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F7F" w:rsidRPr="00B3201A" w:rsidRDefault="00026F7F" w:rsidP="005C4442">
      <w:pPr>
        <w:pStyle w:val="Heading1"/>
        <w:rPr>
          <w:rFonts w:ascii="Bookman Old Style" w:hAnsi="Bookman Old Style"/>
          <w:sz w:val="24"/>
          <w:szCs w:val="24"/>
        </w:rPr>
      </w:pPr>
      <w:r w:rsidRPr="00B3201A">
        <w:rPr>
          <w:rFonts w:ascii="Bookman Old Style" w:hAnsi="Bookman Old Style"/>
          <w:sz w:val="24"/>
          <w:szCs w:val="24"/>
        </w:rPr>
        <w:t>WRITERS HOUSE AGENCY AGREEMENT</w:t>
      </w:r>
    </w:p>
    <w:p w:rsidR="00026F7F" w:rsidRPr="00B3201A" w:rsidRDefault="00026F7F" w:rsidP="005C4442">
      <w:pPr>
        <w:jc w:val="center"/>
        <w:rPr>
          <w:rFonts w:ascii="Bookman Old Style" w:hAnsi="Bookman Old Style"/>
        </w:rPr>
      </w:pPr>
    </w:p>
    <w:p w:rsidR="00026F7F" w:rsidRPr="00B3201A" w:rsidRDefault="00026F7F" w:rsidP="005C4442">
      <w:pPr>
        <w:rPr>
          <w:rFonts w:ascii="Bookman Old Style" w:hAnsi="Bookman Old Style"/>
        </w:rPr>
      </w:pPr>
      <w:r w:rsidRPr="00B3201A">
        <w:rPr>
          <w:rFonts w:ascii="Bookman Old Style" w:hAnsi="Bookman Old Style"/>
        </w:rPr>
        <w:t xml:space="preserve">Agreement </w:t>
      </w:r>
      <w:r>
        <w:rPr>
          <w:rFonts w:ascii="Bookman Old Style" w:hAnsi="Bookman Old Style"/>
        </w:rPr>
        <w:t xml:space="preserve">dated August 17, 2011 </w:t>
      </w:r>
      <w:r w:rsidRPr="00B3201A">
        <w:rPr>
          <w:rFonts w:ascii="Bookman Old Style" w:hAnsi="Bookman Old Style"/>
        </w:rPr>
        <w:t xml:space="preserve">between </w:t>
      </w:r>
      <w:r>
        <w:rPr>
          <w:rFonts w:ascii="Bookman Old Style" w:hAnsi="Bookman Old Style"/>
        </w:rPr>
        <w:t>Barrett Brown</w:t>
      </w:r>
      <w:r w:rsidRPr="00B3201A">
        <w:rPr>
          <w:rFonts w:ascii="Bookman Old Style" w:hAnsi="Bookman Old Style"/>
        </w:rPr>
        <w:t>, Author ("Client"), and</w:t>
      </w:r>
      <w:r>
        <w:rPr>
          <w:rFonts w:ascii="Bookman Old Style" w:hAnsi="Bookman Old Style"/>
        </w:rPr>
        <w:t xml:space="preserve"> Daniel Conaway</w:t>
      </w:r>
      <w:r w:rsidRPr="00B3201A">
        <w:rPr>
          <w:rFonts w:ascii="Bookman Old Style" w:hAnsi="Bookman Old Style"/>
        </w:rPr>
        <w:t xml:space="preserve"> on behalf of Writers House Literary Agency LLC  ("Agent")</w:t>
      </w:r>
    </w:p>
    <w:p w:rsidR="00026F7F" w:rsidRPr="00B3201A" w:rsidRDefault="00026F7F" w:rsidP="005C4442">
      <w:pPr>
        <w:pStyle w:val="BodyText"/>
        <w:jc w:val="both"/>
        <w:rPr>
          <w:rFonts w:ascii="Bookman Old Style" w:hAnsi="Bookman Old Style"/>
          <w:sz w:val="24"/>
          <w:szCs w:val="24"/>
        </w:rPr>
      </w:pPr>
    </w:p>
    <w:p w:rsidR="00026F7F" w:rsidRPr="00B3201A" w:rsidRDefault="00026F7F" w:rsidP="005C4442">
      <w:pPr>
        <w:pStyle w:val="BodyText"/>
        <w:jc w:val="both"/>
        <w:rPr>
          <w:rFonts w:ascii="Bookman Old Style" w:hAnsi="Bookman Old Style"/>
          <w:sz w:val="24"/>
          <w:szCs w:val="24"/>
        </w:rPr>
      </w:pPr>
    </w:p>
    <w:p w:rsidR="00026F7F" w:rsidRPr="00B3201A" w:rsidRDefault="00026F7F" w:rsidP="005C4442">
      <w:pPr>
        <w:jc w:val="both"/>
        <w:rPr>
          <w:rFonts w:ascii="Bookman Old Style" w:hAnsi="Bookman Old Style"/>
        </w:rPr>
      </w:pPr>
      <w:r w:rsidRPr="00B3201A">
        <w:rPr>
          <w:rFonts w:ascii="Bookman Old Style" w:hAnsi="Bookman Old Style"/>
        </w:rPr>
        <w:t xml:space="preserve">1)  Client is the </w:t>
      </w:r>
      <w:r>
        <w:rPr>
          <w:rFonts w:ascii="Bookman Old Style" w:hAnsi="Bookman Old Style"/>
        </w:rPr>
        <w:t>Collaborator, with Mr. Gregg Housh</w:t>
      </w:r>
      <w:ins w:id="0" w:author="David Hale Smith" w:date="2011-08-21T17:41:00Z">
        <w:r>
          <w:rPr>
            <w:rFonts w:ascii="Bookman Old Style" w:hAnsi="Bookman Old Style"/>
          </w:rPr>
          <w:t xml:space="preserve"> </w:t>
        </w:r>
      </w:ins>
      <w:ins w:id="1" w:author=" " w:date="2011-08-31T14:01:00Z">
        <w:r>
          <w:rPr>
            <w:rFonts w:ascii="Bookman Old Style" w:hAnsi="Bookman Old Style"/>
          </w:rPr>
          <w:t>(</w:t>
        </w:r>
      </w:ins>
      <w:ins w:id="2" w:author="David Hale Smith" w:date="2011-08-21T17:41:00Z">
        <w:r>
          <w:rPr>
            <w:rFonts w:ascii="Bookman Old Style" w:hAnsi="Bookman Old Style"/>
          </w:rPr>
          <w:t>who is also a client of Writers House</w:t>
        </w:r>
      </w:ins>
      <w:ins w:id="3" w:author=" " w:date="2011-08-31T14:01:00Z">
        <w:r>
          <w:rPr>
            <w:rFonts w:ascii="Bookman Old Style" w:hAnsi="Bookman Old Style"/>
          </w:rPr>
          <w:t>)</w:t>
        </w:r>
      </w:ins>
      <w:r>
        <w:rPr>
          <w:rFonts w:ascii="Bookman Old Style" w:hAnsi="Bookman Old Style"/>
        </w:rPr>
        <w:t>, of a</w:t>
      </w:r>
      <w:r w:rsidRPr="00B3201A">
        <w:rPr>
          <w:rFonts w:ascii="Bookman Old Style" w:hAnsi="Bookman Old Style"/>
        </w:rPr>
        <w:t xml:space="preserve"> Work</w:t>
      </w:r>
      <w:r>
        <w:rPr>
          <w:rFonts w:ascii="Bookman Old Style" w:hAnsi="Bookman Old Style"/>
        </w:rPr>
        <w:t xml:space="preserve"> of nonfiction about Mr. Housh’s relationship to the activist organization known as “Anonymous,”</w:t>
      </w:r>
      <w:ins w:id="4" w:author="David Hale Smith" w:date="2011-08-21T17:39:00Z">
        <w:r>
          <w:rPr>
            <w:rFonts w:ascii="Bookman Old Style" w:hAnsi="Bookman Old Style"/>
          </w:rPr>
          <w:t xml:space="preserve"> (the “Work”)</w:t>
        </w:r>
      </w:ins>
      <w:r w:rsidRPr="00B3201A">
        <w:rPr>
          <w:rFonts w:ascii="Bookman Old Style" w:hAnsi="Bookman Old Style"/>
        </w:rPr>
        <w:t xml:space="preserve"> </w:t>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FILLIN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t xml:space="preserve">and appoints Agent as Client's exclusive literary agent in connection with the sale or license of </w:t>
      </w:r>
      <w:r>
        <w:rPr>
          <w:rFonts w:ascii="Bookman Old Style" w:hAnsi="Bookman Old Style"/>
        </w:rPr>
        <w:t xml:space="preserve">all intellectual property </w:t>
      </w:r>
      <w:r w:rsidRPr="00B3201A">
        <w:rPr>
          <w:rFonts w:ascii="Bookman Old Style" w:hAnsi="Bookman Old Style"/>
        </w:rPr>
        <w:t xml:space="preserve">rights </w:t>
      </w:r>
      <w:r>
        <w:rPr>
          <w:rFonts w:ascii="Bookman Old Style" w:hAnsi="Bookman Old Style"/>
        </w:rPr>
        <w:t>in or derived from</w:t>
      </w:r>
      <w:r w:rsidRPr="00B3201A">
        <w:rPr>
          <w:rFonts w:ascii="Bookman Old Style" w:hAnsi="Bookman Old Style"/>
        </w:rPr>
        <w:t xml:space="preserve"> said Work</w:t>
      </w:r>
      <w:del w:id="5" w:author="David Hale Smith" w:date="2011-08-21T17:39:00Z">
        <w:r w:rsidRPr="00B3201A" w:rsidDel="006911A6">
          <w:rPr>
            <w:rFonts w:ascii="Bookman Old Style" w:hAnsi="Bookman Old Style"/>
          </w:rPr>
          <w:delText xml:space="preserve">, and </w:delText>
        </w:r>
        <w:r w:rsidDel="006911A6">
          <w:rPr>
            <w:rFonts w:ascii="Bookman Old Style" w:hAnsi="Bookman Old Style"/>
          </w:rPr>
          <w:delText xml:space="preserve">to </w:delText>
        </w:r>
        <w:r w:rsidRPr="00B3201A" w:rsidDel="006911A6">
          <w:rPr>
            <w:rFonts w:ascii="Bookman Old Style" w:hAnsi="Bookman Old Style"/>
          </w:rPr>
          <w:delText xml:space="preserve">all of Client's </w:delText>
        </w:r>
        <w:r w:rsidDel="006911A6">
          <w:rPr>
            <w:rFonts w:ascii="Bookman Old Style" w:hAnsi="Bookman Old Style"/>
          </w:rPr>
          <w:delText>future</w:delText>
        </w:r>
        <w:r w:rsidRPr="00B3201A" w:rsidDel="006911A6">
          <w:rPr>
            <w:rFonts w:ascii="Bookman Old Style" w:hAnsi="Bookman Old Style"/>
          </w:rPr>
          <w:delText xml:space="preserve"> book-</w:delText>
        </w:r>
        <w:r w:rsidDel="006911A6">
          <w:rPr>
            <w:rFonts w:ascii="Bookman Old Style" w:hAnsi="Bookman Old Style"/>
          </w:rPr>
          <w:delText>related w</w:delText>
        </w:r>
        <w:r w:rsidRPr="00B3201A" w:rsidDel="006911A6">
          <w:rPr>
            <w:rFonts w:ascii="Bookman Old Style" w:hAnsi="Bookman Old Style"/>
          </w:rPr>
          <w:delText>ork</w:delText>
        </w:r>
        <w:r w:rsidDel="006911A6">
          <w:rPr>
            <w:rFonts w:ascii="Bookman Old Style" w:hAnsi="Bookman Old Style"/>
          </w:rPr>
          <w:delText>, whether created before or after the Work</w:delText>
        </w:r>
        <w:r w:rsidRPr="00B3201A" w:rsidDel="006911A6">
          <w:rPr>
            <w:rFonts w:ascii="Bookman Old Style" w:hAnsi="Bookman Old Style"/>
          </w:rPr>
          <w:delText>, but excluding any works and/or rights previously sold</w:delText>
        </w:r>
        <w:r w:rsidDel="006911A6">
          <w:rPr>
            <w:rFonts w:ascii="Bookman Old Style" w:hAnsi="Bookman Old Style"/>
          </w:rPr>
          <w:delText>.</w:delText>
        </w:r>
      </w:del>
      <w:r>
        <w:rPr>
          <w:rFonts w:ascii="Bookman Old Style" w:hAnsi="Bookman Old Style"/>
        </w:rPr>
        <w:t xml:space="preserve"> (Agent’s assistance with sales made </w:t>
      </w:r>
      <w:del w:id="6" w:author="David Hale Smith" w:date="2011-08-21T17:39:00Z">
        <w:r w:rsidDel="006911A6">
          <w:rPr>
            <w:rFonts w:ascii="Bookman Old Style" w:hAnsi="Bookman Old Style"/>
          </w:rPr>
          <w:delText xml:space="preserve">prior </w:delText>
        </w:r>
      </w:del>
      <w:ins w:id="7" w:author="David Hale Smith" w:date="2011-08-21T17:39:00Z">
        <w:r>
          <w:rPr>
            <w:rFonts w:ascii="Bookman Old Style" w:hAnsi="Bookman Old Style"/>
          </w:rPr>
          <w:t xml:space="preserve">on any other Work </w:t>
        </w:r>
      </w:ins>
      <w:r>
        <w:rPr>
          <w:rFonts w:ascii="Bookman Old Style" w:hAnsi="Bookman Old Style"/>
        </w:rPr>
        <w:t xml:space="preserve">to this agreement shall be by mutual </w:t>
      </w:r>
      <w:ins w:id="8" w:author="David Hale Smith" w:date="2011-08-21T17:40:00Z">
        <w:r>
          <w:rPr>
            <w:rFonts w:ascii="Bookman Old Style" w:hAnsi="Bookman Old Style"/>
          </w:rPr>
          <w:t xml:space="preserve">written </w:t>
        </w:r>
      </w:ins>
      <w:r>
        <w:rPr>
          <w:rFonts w:ascii="Bookman Old Style" w:hAnsi="Bookman Old Style"/>
        </w:rPr>
        <w:t>agreement</w:t>
      </w:r>
      <w:ins w:id="9" w:author="David Hale Smith" w:date="2011-08-21T17:40:00Z">
        <w:r>
          <w:rPr>
            <w:rFonts w:ascii="Bookman Old Style" w:hAnsi="Bookman Old Style"/>
          </w:rPr>
          <w:t xml:space="preserve"> between Client and Agent</w:t>
        </w:r>
      </w:ins>
      <w:r>
        <w:rPr>
          <w:rFonts w:ascii="Bookman Old Style" w:hAnsi="Bookman Old Style"/>
        </w:rPr>
        <w:t xml:space="preserve">.) </w:t>
      </w:r>
      <w:r w:rsidRPr="00B3201A">
        <w:rPr>
          <w:rFonts w:ascii="Bookman Old Style" w:hAnsi="Bookman Old Style"/>
        </w:rPr>
        <w:t>Agent agrees to negotiate in good faith on Client’s behalf</w:t>
      </w:r>
      <w:r>
        <w:rPr>
          <w:rFonts w:ascii="Bookman Old Style" w:hAnsi="Bookman Old Style"/>
        </w:rPr>
        <w:t xml:space="preserve">.  </w:t>
      </w:r>
      <w:r w:rsidRPr="00B3201A">
        <w:rPr>
          <w:rFonts w:ascii="Bookman Old Style" w:hAnsi="Bookman Old Style"/>
        </w:rPr>
        <w:t xml:space="preserve">Any sale of rights on Client's behalf will </w:t>
      </w:r>
      <w:r>
        <w:rPr>
          <w:rFonts w:ascii="Bookman Old Style" w:hAnsi="Bookman Old Style"/>
        </w:rPr>
        <w:t xml:space="preserve">be subject to </w:t>
      </w:r>
      <w:r w:rsidRPr="00B3201A">
        <w:rPr>
          <w:rFonts w:ascii="Bookman Old Style" w:hAnsi="Bookman Old Style"/>
        </w:rPr>
        <w:t>Client's approval</w:t>
      </w:r>
      <w:r>
        <w:rPr>
          <w:rFonts w:ascii="Bookman Old Style" w:hAnsi="Bookman Old Style"/>
        </w:rPr>
        <w:t>,</w:t>
      </w:r>
      <w:r w:rsidRPr="00B3201A">
        <w:rPr>
          <w:rFonts w:ascii="Bookman Old Style" w:hAnsi="Bookman Old Style"/>
        </w:rPr>
        <w:t xml:space="preserve"> and </w:t>
      </w:r>
      <w:r>
        <w:rPr>
          <w:rFonts w:ascii="Bookman Old Style" w:hAnsi="Bookman Old Style"/>
        </w:rPr>
        <w:t>Agent shall</w:t>
      </w:r>
      <w:r w:rsidRPr="00B3201A">
        <w:rPr>
          <w:rFonts w:ascii="Bookman Old Style" w:hAnsi="Bookman Old Style"/>
        </w:rPr>
        <w:t xml:space="preserve"> send Client all </w:t>
      </w:r>
      <w:r>
        <w:rPr>
          <w:rFonts w:ascii="Bookman Old Style" w:hAnsi="Bookman Old Style"/>
        </w:rPr>
        <w:t xml:space="preserve">written agreements with the purchaser/licenser of such rights </w:t>
      </w:r>
      <w:r w:rsidRPr="00B3201A">
        <w:rPr>
          <w:rFonts w:ascii="Bookman Old Style" w:hAnsi="Bookman Old Style"/>
        </w:rPr>
        <w:t xml:space="preserve">for </w:t>
      </w:r>
      <w:r>
        <w:rPr>
          <w:rFonts w:ascii="Bookman Old Style" w:hAnsi="Bookman Old Style"/>
        </w:rPr>
        <w:t xml:space="preserve">Client’s </w:t>
      </w:r>
      <w:r w:rsidRPr="00B3201A">
        <w:rPr>
          <w:rFonts w:ascii="Bookman Old Style" w:hAnsi="Bookman Old Style"/>
        </w:rPr>
        <w:t>final review and signature.</w:t>
      </w:r>
      <w:r>
        <w:rPr>
          <w:rFonts w:ascii="Bookman Old Style" w:hAnsi="Bookman Old Style"/>
        </w:rPr>
        <w:t xml:space="preserve">  </w:t>
      </w:r>
      <w:r w:rsidRPr="00B3201A">
        <w:rPr>
          <w:rFonts w:ascii="Bookman Old Style" w:hAnsi="Bookman Old Style"/>
        </w:rPr>
        <w:t>Agent may appoint co-agents</w:t>
      </w:r>
      <w:ins w:id="10" w:author="David Hale Smith" w:date="2011-08-21T18:02:00Z">
        <w:r>
          <w:rPr>
            <w:rFonts w:ascii="Bookman Old Style" w:hAnsi="Bookman Old Style"/>
          </w:rPr>
          <w:t xml:space="preserve"> in consultation with Client</w:t>
        </w:r>
      </w:ins>
      <w:r w:rsidRPr="00B3201A">
        <w:rPr>
          <w:rFonts w:ascii="Bookman Old Style" w:hAnsi="Bookman Old Style"/>
        </w:rPr>
        <w:t xml:space="preserve"> to help in the sale </w:t>
      </w:r>
      <w:r>
        <w:rPr>
          <w:rFonts w:ascii="Bookman Old Style" w:hAnsi="Bookman Old Style"/>
        </w:rPr>
        <w:t xml:space="preserve">or license </w:t>
      </w:r>
      <w:r w:rsidRPr="00B3201A">
        <w:rPr>
          <w:rFonts w:ascii="Bookman Old Style" w:hAnsi="Bookman Old Style"/>
        </w:rPr>
        <w:t xml:space="preserve">of subsidiary rights such as foreign and performance rights.  This agreement will automatically continue </w:t>
      </w:r>
      <w:r>
        <w:rPr>
          <w:rFonts w:ascii="Bookman Old Style" w:hAnsi="Bookman Old Style"/>
        </w:rPr>
        <w:t>until terminated by either party, such termination to be effective sixty (60) days after written notice from terminating party</w:t>
      </w:r>
      <w:r w:rsidRPr="00B3201A">
        <w:rPr>
          <w:rFonts w:ascii="Bookman Old Style" w:hAnsi="Bookman Old Style"/>
        </w:rPr>
        <w:t>.</w:t>
      </w:r>
    </w:p>
    <w:p w:rsidR="00026F7F" w:rsidRPr="00B3201A" w:rsidRDefault="00026F7F" w:rsidP="005C4442">
      <w:pPr>
        <w:jc w:val="both"/>
        <w:rPr>
          <w:rFonts w:ascii="Bookman Old Style" w:hAnsi="Bookman Old Style"/>
        </w:rPr>
      </w:pPr>
    </w:p>
    <w:p w:rsidR="00026F7F" w:rsidRDefault="00026F7F" w:rsidP="00B451A7">
      <w:pPr>
        <w:jc w:val="both"/>
        <w:rPr>
          <w:rFonts w:ascii="Bookman Old Style" w:hAnsi="Bookman Old Style"/>
        </w:rPr>
      </w:pPr>
      <w:r w:rsidRPr="00B3201A">
        <w:rPr>
          <w:rFonts w:ascii="Bookman Old Style" w:hAnsi="Bookman Old Style"/>
        </w:rPr>
        <w:t xml:space="preserve">2)  </w:t>
      </w:r>
      <w:r>
        <w:rPr>
          <w:rFonts w:ascii="Bookman Old Style" w:hAnsi="Bookman Old Style"/>
        </w:rPr>
        <w:tab/>
      </w:r>
      <w:r w:rsidRPr="00B3201A">
        <w:rPr>
          <w:rFonts w:ascii="Bookman Old Style" w:hAnsi="Bookman Old Style"/>
        </w:rPr>
        <w:t xml:space="preserve">Agent agrees to provide </w:t>
      </w:r>
      <w:r>
        <w:rPr>
          <w:rFonts w:ascii="Bookman Old Style" w:hAnsi="Bookman Old Style"/>
        </w:rPr>
        <w:t xml:space="preserve">reasonable </w:t>
      </w:r>
      <w:r w:rsidRPr="00B3201A">
        <w:rPr>
          <w:rFonts w:ascii="Bookman Old Style" w:hAnsi="Bookman Old Style"/>
        </w:rPr>
        <w:t xml:space="preserve">editorial advice to Client and to </w:t>
      </w:r>
      <w:r>
        <w:rPr>
          <w:rFonts w:ascii="Bookman Old Style" w:hAnsi="Bookman Old Style"/>
        </w:rPr>
        <w:t xml:space="preserve">use commercially reasonable efforts to sell or license </w:t>
      </w:r>
      <w:r w:rsidRPr="00B3201A">
        <w:rPr>
          <w:rFonts w:ascii="Bookman Old Style" w:hAnsi="Bookman Old Style"/>
        </w:rPr>
        <w:t>Client's Work</w:t>
      </w:r>
      <w:del w:id="11" w:author="David Hale Smith" w:date="2011-08-21T17:43:00Z">
        <w:r w:rsidRPr="00B3201A" w:rsidDel="006911A6">
          <w:rPr>
            <w:rFonts w:ascii="Bookman Old Style" w:hAnsi="Bookman Old Style"/>
          </w:rPr>
          <w:delText>(s)</w:delText>
        </w:r>
      </w:del>
      <w:ins w:id="12" w:author="David Hale Smith" w:date="2011-08-21T17:43:00Z">
        <w:r>
          <w:rPr>
            <w:rFonts w:ascii="Bookman Old Style" w:hAnsi="Bookman Old Style"/>
          </w:rPr>
          <w:t xml:space="preserve"> </w:t>
        </w:r>
      </w:ins>
      <w:r w:rsidRPr="00B3201A">
        <w:rPr>
          <w:rFonts w:ascii="Bookman Old Style" w:hAnsi="Bookman Old Style"/>
        </w:rPr>
        <w:t xml:space="preserve"> </w:t>
      </w:r>
      <w:r>
        <w:rPr>
          <w:rFonts w:ascii="Bookman Old Style" w:hAnsi="Bookman Old Style"/>
        </w:rPr>
        <w:t>to third parties, subject to the conditions set forth herein</w:t>
      </w:r>
      <w:r w:rsidRPr="00B3201A">
        <w:rPr>
          <w:rFonts w:ascii="Bookman Old Style" w:hAnsi="Bookman Old Style"/>
        </w:rPr>
        <w:t>.</w:t>
      </w:r>
      <w:r>
        <w:rPr>
          <w:rFonts w:ascii="Bookman Old Style" w:hAnsi="Bookman Old Style"/>
        </w:rPr>
        <w:t xml:space="preserve"> </w:t>
      </w:r>
      <w:ins w:id="13" w:author="David Hale Smith" w:date="2011-08-21T18:17:00Z">
        <w:r>
          <w:rPr>
            <w:rFonts w:ascii="Bookman Old Style" w:hAnsi="Bookman Old Style"/>
          </w:rPr>
          <w:t xml:space="preserve">  Agent shall provide Client with</w:t>
        </w:r>
      </w:ins>
      <w:ins w:id="14" w:author="David Hale Smith" w:date="2011-08-21T18:19:00Z">
        <w:r>
          <w:rPr>
            <w:rFonts w:ascii="Bookman Old Style" w:hAnsi="Bookman Old Style"/>
          </w:rPr>
          <w:t xml:space="preserve"> regular</w:t>
        </w:r>
      </w:ins>
      <w:ins w:id="15" w:author="David Hale Smith" w:date="2011-08-21T18:17:00Z">
        <w:r>
          <w:rPr>
            <w:rFonts w:ascii="Bookman Old Style" w:hAnsi="Bookman Old Style"/>
          </w:rPr>
          <w:t xml:space="preserve"> </w:t>
        </w:r>
        <w:del w:id="16" w:author=" " w:date="2011-08-31T13:16:00Z">
          <w:r w:rsidDel="00AE1E7C">
            <w:rPr>
              <w:rFonts w:ascii="Bookman Old Style" w:hAnsi="Bookman Old Style"/>
            </w:rPr>
            <w:delText xml:space="preserve">oral and written </w:delText>
          </w:r>
        </w:del>
        <w:r>
          <w:rPr>
            <w:rFonts w:ascii="Bookman Old Style" w:hAnsi="Bookman Old Style"/>
          </w:rPr>
          <w:t>reports regarding Agent</w:t>
        </w:r>
      </w:ins>
      <w:ins w:id="17" w:author="David Hale Smith" w:date="2011-08-21T18:18:00Z">
        <w:r>
          <w:rPr>
            <w:rFonts w:ascii="Bookman Old Style" w:hAnsi="Bookman Old Style"/>
          </w:rPr>
          <w:t xml:space="preserve">’s efforts on Client’s behalf </w:t>
        </w:r>
      </w:ins>
      <w:ins w:id="18" w:author="David Hale Smith" w:date="2011-08-21T18:20:00Z">
        <w:r>
          <w:rPr>
            <w:rFonts w:ascii="Bookman Old Style" w:hAnsi="Bookman Old Style"/>
          </w:rPr>
          <w:t xml:space="preserve">and shall supply them promptly </w:t>
        </w:r>
      </w:ins>
      <w:ins w:id="19" w:author="David Hale Smith" w:date="2011-08-21T18:18:00Z">
        <w:r>
          <w:rPr>
            <w:rFonts w:ascii="Bookman Old Style" w:hAnsi="Bookman Old Style"/>
          </w:rPr>
          <w:t>upon reasonable request from Client (e.g., at least once a month).</w:t>
        </w:r>
      </w:ins>
      <w:ins w:id="20" w:author="David Hale Smith" w:date="2011-08-21T17:45:00Z">
        <w:r>
          <w:rPr>
            <w:rFonts w:ascii="Bookman Old Style" w:hAnsi="Bookman Old Style"/>
          </w:rPr>
          <w:t xml:space="preserve"> Client acknowledges that Agent is </w:t>
        </w:r>
      </w:ins>
      <w:ins w:id="21" w:author="David Hale Smith" w:date="2011-08-21T17:46:00Z">
        <w:r>
          <w:rPr>
            <w:rFonts w:ascii="Bookman Old Style" w:hAnsi="Bookman Old Style"/>
          </w:rPr>
          <w:t xml:space="preserve">also </w:t>
        </w:r>
      </w:ins>
      <w:ins w:id="22" w:author="David Hale Smith" w:date="2011-08-21T17:45:00Z">
        <w:r>
          <w:rPr>
            <w:rFonts w:ascii="Bookman Old Style" w:hAnsi="Bookman Old Style"/>
          </w:rPr>
          <w:t xml:space="preserve">representing </w:t>
        </w:r>
      </w:ins>
      <w:ins w:id="23" w:author="David Hale Smith" w:date="2011-08-21T17:46:00Z">
        <w:r>
          <w:rPr>
            <w:rFonts w:ascii="Bookman Old Style" w:hAnsi="Bookman Old Style"/>
          </w:rPr>
          <w:t xml:space="preserve">Greg Housh with whom Client is collaborating on the Work.  </w:t>
        </w:r>
      </w:ins>
      <w:ins w:id="24" w:author=" " w:date="2011-08-31T14:00:00Z">
        <w:r>
          <w:rPr>
            <w:rFonts w:ascii="Bookman Old Style" w:hAnsi="Bookman Old Style"/>
            <w:highlight w:val="yellow"/>
          </w:rPr>
          <w:t xml:space="preserve">Agent acknowledges that </w:t>
        </w:r>
      </w:ins>
      <w:ins w:id="25" w:author=" " w:date="2011-08-31T13:19:00Z">
        <w:r>
          <w:rPr>
            <w:rFonts w:ascii="Bookman Old Style" w:hAnsi="Bookman Old Style"/>
            <w:highlight w:val="yellow"/>
          </w:rPr>
          <w:t>t</w:t>
        </w:r>
      </w:ins>
      <w:commentRangeStart w:id="26"/>
      <w:ins w:id="27" w:author="David Hale Smith" w:date="2011-08-21T17:46:00Z">
        <w:del w:id="28" w:author=" " w:date="2011-08-31T13:19:00Z">
          <w:r w:rsidRPr="00026F7F" w:rsidDel="00AE1E7C">
            <w:rPr>
              <w:rFonts w:ascii="Bookman Old Style" w:hAnsi="Bookman Old Style"/>
              <w:highlight w:val="yellow"/>
              <w:rPrChange w:id="29" w:author="Karen" w:date="2011-08-22T12:34:00Z">
                <w:rPr>
                  <w:rFonts w:ascii="Bookman Old Style" w:hAnsi="Bookman Old Style"/>
                </w:rPr>
              </w:rPrChange>
            </w:rPr>
            <w:delText>T</w:delText>
          </w:r>
        </w:del>
        <w:r w:rsidRPr="00026F7F">
          <w:rPr>
            <w:rFonts w:ascii="Bookman Old Style" w:hAnsi="Bookman Old Style"/>
            <w:highlight w:val="yellow"/>
            <w:rPrChange w:id="30" w:author="Karen" w:date="2011-08-22T12:34:00Z">
              <w:rPr>
                <w:rFonts w:ascii="Bookman Old Style" w:hAnsi="Bookman Old Style"/>
              </w:rPr>
            </w:rPrChange>
          </w:rPr>
          <w:t>his is a potential conflict of interest</w:t>
        </w:r>
      </w:ins>
      <w:ins w:id="31" w:author=" " w:date="2011-08-31T14:00:00Z">
        <w:r>
          <w:rPr>
            <w:rFonts w:ascii="Bookman Old Style" w:hAnsi="Bookman Old Style"/>
          </w:rPr>
          <w:t xml:space="preserve">; and Client acknowledges </w:t>
        </w:r>
      </w:ins>
      <w:ins w:id="32" w:author=" " w:date="2011-08-31T13:20:00Z">
        <w:r>
          <w:rPr>
            <w:rFonts w:ascii="Bookman Old Style" w:hAnsi="Bookman Old Style"/>
          </w:rPr>
          <w:t xml:space="preserve">that the material terms of the Collaboration </w:t>
        </w:r>
      </w:ins>
      <w:ins w:id="33" w:author=" " w:date="2011-08-31T14:00:00Z">
        <w:r>
          <w:rPr>
            <w:rFonts w:ascii="Bookman Old Style" w:hAnsi="Bookman Old Style"/>
          </w:rPr>
          <w:t xml:space="preserve">(outlined in a separate Agreement) </w:t>
        </w:r>
      </w:ins>
      <w:ins w:id="34" w:author=" " w:date="2011-08-31T13:20:00Z">
        <w:r>
          <w:rPr>
            <w:rFonts w:ascii="Bookman Old Style" w:hAnsi="Bookman Old Style"/>
          </w:rPr>
          <w:t>have been agreed to, freely and independently, both by Client and by Gregg Housh.</w:t>
        </w:r>
      </w:ins>
      <w:ins w:id="35" w:author="David Hale Smith" w:date="2011-08-21T17:46:00Z">
        <w:del w:id="36" w:author=" " w:date="2011-08-31T13:20:00Z">
          <w:r w:rsidRPr="00026F7F" w:rsidDel="00AE1E7C">
            <w:rPr>
              <w:rFonts w:ascii="Bookman Old Style" w:hAnsi="Bookman Old Style"/>
              <w:highlight w:val="yellow"/>
              <w:rPrChange w:id="37" w:author="Karen" w:date="2011-08-22T12:34:00Z">
                <w:rPr>
                  <w:rFonts w:ascii="Bookman Old Style" w:hAnsi="Bookman Old Style"/>
                </w:rPr>
              </w:rPrChange>
            </w:rPr>
            <w:delText>.</w:delText>
          </w:r>
          <w:r w:rsidDel="00AE1E7C">
            <w:rPr>
              <w:rFonts w:ascii="Bookman Old Style" w:hAnsi="Bookman Old Style"/>
            </w:rPr>
            <w:delText xml:space="preserve"> </w:delText>
          </w:r>
        </w:del>
        <w:r>
          <w:rPr>
            <w:rFonts w:ascii="Bookman Old Style" w:hAnsi="Bookman Old Style"/>
          </w:rPr>
          <w:t xml:space="preserve"> </w:t>
        </w:r>
      </w:ins>
      <w:r>
        <w:rPr>
          <w:rFonts w:ascii="Bookman Old Style" w:hAnsi="Bookman Old Style"/>
        </w:rPr>
        <w:t xml:space="preserve"> </w:t>
      </w:r>
      <w:commentRangeEnd w:id="26"/>
      <w:r>
        <w:rPr>
          <w:rStyle w:val="CommentReference"/>
        </w:rPr>
        <w:commentReference w:id="26"/>
      </w:r>
      <w:ins w:id="38" w:author="David Hale Smith" w:date="2011-08-21T17:45:00Z">
        <w:r w:rsidRPr="00B451A7">
          <w:rPr>
            <w:rFonts w:ascii="Bookman Old Style" w:hAnsi="Bookman Old Style"/>
          </w:rPr>
          <w:t xml:space="preserve">While neither </w:t>
        </w:r>
        <w:r>
          <w:rPr>
            <w:rFonts w:ascii="Bookman Old Style" w:hAnsi="Bookman Old Style"/>
          </w:rPr>
          <w:t>Agent</w:t>
        </w:r>
        <w:r w:rsidRPr="00B451A7">
          <w:rPr>
            <w:rFonts w:ascii="Bookman Old Style" w:hAnsi="Bookman Old Style"/>
          </w:rPr>
          <w:t xml:space="preserve"> nor the </w:t>
        </w:r>
        <w:r>
          <w:rPr>
            <w:rFonts w:ascii="Bookman Old Style" w:hAnsi="Bookman Old Style"/>
          </w:rPr>
          <w:t>Client</w:t>
        </w:r>
        <w:r w:rsidRPr="00B451A7">
          <w:rPr>
            <w:rFonts w:ascii="Bookman Old Style" w:hAnsi="Bookman Old Style"/>
          </w:rPr>
          <w:t xml:space="preserve"> </w:t>
        </w:r>
      </w:ins>
      <w:ins w:id="39" w:author="David Hale Smith" w:date="2011-08-21T17:47:00Z">
        <w:r w:rsidRPr="00B451A7">
          <w:rPr>
            <w:rFonts w:ascii="Bookman Old Style" w:hAnsi="Bookman Old Style"/>
          </w:rPr>
          <w:t>anticipate</w:t>
        </w:r>
      </w:ins>
      <w:ins w:id="40" w:author="David Hale Smith" w:date="2011-08-21T17:45:00Z">
        <w:r w:rsidRPr="00B451A7">
          <w:rPr>
            <w:rFonts w:ascii="Bookman Old Style" w:hAnsi="Bookman Old Style"/>
          </w:rPr>
          <w:t xml:space="preserve"> that this situation will adversely affect </w:t>
        </w:r>
      </w:ins>
      <w:ins w:id="41" w:author="David Hale Smith" w:date="2011-08-21T17:47:00Z">
        <w:r>
          <w:rPr>
            <w:rFonts w:ascii="Bookman Old Style" w:hAnsi="Bookman Old Style"/>
          </w:rPr>
          <w:t>Agent’s</w:t>
        </w:r>
      </w:ins>
      <w:ins w:id="42" w:author="David Hale Smith" w:date="2011-08-21T17:45:00Z">
        <w:r w:rsidRPr="00B451A7">
          <w:rPr>
            <w:rFonts w:ascii="Bookman Old Style" w:hAnsi="Bookman Old Style"/>
          </w:rPr>
          <w:t xml:space="preserve"> representation of </w:t>
        </w:r>
      </w:ins>
      <w:ins w:id="43" w:author="David Hale Smith" w:date="2011-08-21T17:47:00Z">
        <w:r>
          <w:rPr>
            <w:rFonts w:ascii="Bookman Old Style" w:hAnsi="Bookman Old Style"/>
          </w:rPr>
          <w:t>Client</w:t>
        </w:r>
      </w:ins>
      <w:ins w:id="44" w:author="David Hale Smith" w:date="2011-08-21T17:45:00Z">
        <w:r w:rsidRPr="00B451A7">
          <w:rPr>
            <w:rFonts w:ascii="Bookman Old Style" w:hAnsi="Bookman Old Style"/>
          </w:rPr>
          <w:t xml:space="preserve">, applicable rules of professional conduct require that </w:t>
        </w:r>
      </w:ins>
      <w:ins w:id="45" w:author="David Hale Smith" w:date="2011-08-21T17:47:00Z">
        <w:r>
          <w:rPr>
            <w:rFonts w:ascii="Bookman Old Style" w:hAnsi="Bookman Old Style"/>
          </w:rPr>
          <w:t>Agent</w:t>
        </w:r>
      </w:ins>
      <w:ins w:id="46" w:author="David Hale Smith" w:date="2011-08-21T17:45:00Z">
        <w:r w:rsidRPr="00B451A7">
          <w:rPr>
            <w:rFonts w:ascii="Bookman Old Style" w:hAnsi="Bookman Old Style"/>
          </w:rPr>
          <w:t xml:space="preserve"> obtain the </w:t>
        </w:r>
      </w:ins>
      <w:ins w:id="47" w:author="David Hale Smith" w:date="2011-08-21T17:47:00Z">
        <w:r>
          <w:rPr>
            <w:rFonts w:ascii="Bookman Old Style" w:hAnsi="Bookman Old Style"/>
          </w:rPr>
          <w:t>Client</w:t>
        </w:r>
      </w:ins>
      <w:ins w:id="48" w:author="David Hale Smith" w:date="2011-08-21T17:48:00Z">
        <w:r>
          <w:rPr>
            <w:rFonts w:ascii="Bookman Old Style" w:hAnsi="Bookman Old Style"/>
          </w:rPr>
          <w:t>’s</w:t>
        </w:r>
      </w:ins>
      <w:ins w:id="49" w:author="David Hale Smith" w:date="2011-08-21T17:45:00Z">
        <w:r w:rsidRPr="00B451A7">
          <w:rPr>
            <w:rFonts w:ascii="Bookman Old Style" w:hAnsi="Bookman Old Style"/>
          </w:rPr>
          <w:t xml:space="preserve"> consent to </w:t>
        </w:r>
      </w:ins>
      <w:ins w:id="50" w:author="David Hale Smith" w:date="2011-08-21T17:48:00Z">
        <w:r>
          <w:rPr>
            <w:rFonts w:ascii="Bookman Old Style" w:hAnsi="Bookman Old Style"/>
          </w:rPr>
          <w:t>his</w:t>
        </w:r>
      </w:ins>
      <w:ins w:id="51" w:author="David Hale Smith" w:date="2011-08-21T17:45:00Z">
        <w:r w:rsidRPr="00B451A7">
          <w:rPr>
            <w:rFonts w:ascii="Bookman Old Style" w:hAnsi="Bookman Old Style"/>
          </w:rPr>
          <w:t xml:space="preserve"> representation of the </w:t>
        </w:r>
      </w:ins>
      <w:ins w:id="52" w:author="David Hale Smith" w:date="2011-08-21T17:48:00Z">
        <w:r>
          <w:rPr>
            <w:rFonts w:ascii="Bookman Old Style" w:hAnsi="Bookman Old Style"/>
          </w:rPr>
          <w:t>Client, as</w:t>
        </w:r>
      </w:ins>
      <w:ins w:id="53" w:author="David Hale Smith" w:date="2011-08-21T17:45:00Z">
        <w:r w:rsidRPr="00B451A7">
          <w:rPr>
            <w:rFonts w:ascii="Bookman Old Style" w:hAnsi="Bookman Old Style"/>
          </w:rPr>
          <w:t xml:space="preserve"> such representation is </w:t>
        </w:r>
      </w:ins>
      <w:ins w:id="54" w:author="David Hale Smith" w:date="2011-08-21T17:48:00Z">
        <w:r>
          <w:rPr>
            <w:rFonts w:ascii="Bookman Old Style" w:hAnsi="Bookman Old Style"/>
          </w:rPr>
          <w:t xml:space="preserve">potentially a conflict with another </w:t>
        </w:r>
      </w:ins>
      <w:ins w:id="55" w:author="David Hale Smith" w:date="2011-08-21T17:45:00Z">
        <w:r w:rsidRPr="00B451A7">
          <w:rPr>
            <w:rFonts w:ascii="Bookman Old Style" w:hAnsi="Bookman Old Style"/>
          </w:rPr>
          <w:t>client of the firm.</w:t>
        </w:r>
      </w:ins>
      <w:ins w:id="56" w:author="David Hale Smith" w:date="2011-08-21T17:48:00Z">
        <w:r>
          <w:rPr>
            <w:rFonts w:ascii="Bookman Old Style" w:hAnsi="Bookman Old Style"/>
          </w:rPr>
          <w:t xml:space="preserve">  There may be times when Agent may have to offer advice to Housh that is different than the advice he is offering Client.</w:t>
        </w:r>
      </w:ins>
      <w:ins w:id="57" w:author="David Hale Smith" w:date="2011-08-21T17:49:00Z">
        <w:r>
          <w:rPr>
            <w:rFonts w:ascii="Bookman Old Style" w:hAnsi="Bookman Old Style"/>
          </w:rPr>
          <w:t xml:space="preserve">  T</w:t>
        </w:r>
      </w:ins>
      <w:ins w:id="58" w:author="David Hale Smith" w:date="2011-08-21T17:45:00Z">
        <w:r w:rsidRPr="00B451A7">
          <w:rPr>
            <w:rFonts w:ascii="Bookman Old Style" w:hAnsi="Bookman Old Style"/>
          </w:rPr>
          <w:t xml:space="preserve">herefore </w:t>
        </w:r>
        <w:r>
          <w:rPr>
            <w:rFonts w:ascii="Bookman Old Style" w:hAnsi="Bookman Old Style"/>
          </w:rPr>
          <w:t xml:space="preserve">the </w:t>
        </w:r>
      </w:ins>
      <w:ins w:id="59" w:author="David Hale Smith" w:date="2011-08-21T17:49:00Z">
        <w:r>
          <w:rPr>
            <w:rFonts w:ascii="Bookman Old Style" w:hAnsi="Bookman Old Style"/>
          </w:rPr>
          <w:t>Client hereby</w:t>
        </w:r>
      </w:ins>
      <w:ins w:id="60" w:author="David Hale Smith" w:date="2011-08-21T17:45:00Z">
        <w:r w:rsidRPr="00B451A7">
          <w:rPr>
            <w:rFonts w:ascii="Bookman Old Style" w:hAnsi="Bookman Old Style"/>
          </w:rPr>
          <w:t xml:space="preserve"> acknowledges </w:t>
        </w:r>
      </w:ins>
      <w:ins w:id="61" w:author="David Hale Smith" w:date="2011-08-21T17:50:00Z">
        <w:r>
          <w:rPr>
            <w:rFonts w:ascii="Bookman Old Style" w:hAnsi="Bookman Old Style"/>
          </w:rPr>
          <w:t>hi</w:t>
        </w:r>
      </w:ins>
      <w:ins w:id="62" w:author="David Hale Smith" w:date="2011-08-21T17:45:00Z">
        <w:r w:rsidRPr="00B451A7">
          <w:rPr>
            <w:rFonts w:ascii="Bookman Old Style" w:hAnsi="Bookman Old Style"/>
          </w:rPr>
          <w:t xml:space="preserve">s express and informed consent to </w:t>
        </w:r>
      </w:ins>
      <w:ins w:id="63" w:author="David Hale Smith" w:date="2011-08-21T17:50:00Z">
        <w:r>
          <w:rPr>
            <w:rFonts w:ascii="Bookman Old Style" w:hAnsi="Bookman Old Style"/>
          </w:rPr>
          <w:t>Agent’s</w:t>
        </w:r>
      </w:ins>
      <w:ins w:id="64" w:author="David Hale Smith" w:date="2011-08-21T17:45:00Z">
        <w:r w:rsidRPr="00B451A7">
          <w:rPr>
            <w:rFonts w:ascii="Bookman Old Style" w:hAnsi="Bookman Old Style"/>
          </w:rPr>
          <w:t xml:space="preserve"> representation of </w:t>
        </w:r>
      </w:ins>
      <w:ins w:id="65" w:author="David Hale Smith" w:date="2011-08-21T17:50:00Z">
        <w:r>
          <w:rPr>
            <w:rFonts w:ascii="Bookman Old Style" w:hAnsi="Bookman Old Style"/>
          </w:rPr>
          <w:t>Client</w:t>
        </w:r>
      </w:ins>
      <w:ins w:id="66" w:author="David Hale Smith" w:date="2011-08-21T17:45:00Z">
        <w:r w:rsidRPr="00B451A7">
          <w:rPr>
            <w:rFonts w:ascii="Bookman Old Style" w:hAnsi="Bookman Old Style"/>
          </w:rPr>
          <w:t xml:space="preserve"> in </w:t>
        </w:r>
      </w:ins>
      <w:ins w:id="67" w:author="David Hale Smith" w:date="2011-08-21T17:50:00Z">
        <w:r>
          <w:rPr>
            <w:rFonts w:ascii="Bookman Old Style" w:hAnsi="Bookman Old Style"/>
          </w:rPr>
          <w:t xml:space="preserve">connection with </w:t>
        </w:r>
      </w:ins>
      <w:ins w:id="68" w:author="David Hale Smith" w:date="2011-08-21T17:45:00Z">
        <w:r w:rsidRPr="00B451A7">
          <w:rPr>
            <w:rFonts w:ascii="Bookman Old Style" w:hAnsi="Bookman Old Style"/>
          </w:rPr>
          <w:t xml:space="preserve">the </w:t>
        </w:r>
      </w:ins>
      <w:ins w:id="69" w:author="David Hale Smith" w:date="2011-08-21T17:50:00Z">
        <w:r>
          <w:rPr>
            <w:rFonts w:ascii="Bookman Old Style" w:hAnsi="Bookman Old Style"/>
          </w:rPr>
          <w:t>Work</w:t>
        </w:r>
      </w:ins>
      <w:ins w:id="70" w:author="David Hale Smith" w:date="2011-08-21T17:45:00Z">
        <w:r w:rsidRPr="00B451A7">
          <w:rPr>
            <w:rFonts w:ascii="Bookman Old Style" w:hAnsi="Bookman Old Style"/>
          </w:rPr>
          <w:t>.</w:t>
        </w:r>
      </w:ins>
    </w:p>
    <w:p w:rsidR="00026F7F" w:rsidRDefault="00026F7F" w:rsidP="005C4442">
      <w:pPr>
        <w:jc w:val="both"/>
        <w:rPr>
          <w:rFonts w:ascii="Bookman Old Style" w:hAnsi="Bookman Old Style"/>
        </w:rPr>
      </w:pPr>
    </w:p>
    <w:p w:rsidR="00026F7F" w:rsidRDefault="00026F7F" w:rsidP="005C4442">
      <w:pPr>
        <w:jc w:val="both"/>
        <w:rPr>
          <w:rFonts w:ascii="Bookman Old Style" w:hAnsi="Bookman Old Style"/>
        </w:rPr>
      </w:pPr>
      <w:r>
        <w:rPr>
          <w:rFonts w:ascii="Bookman Old Style" w:hAnsi="Bookman Old Style"/>
        </w:rPr>
        <w:t>3)</w:t>
      </w:r>
      <w:r w:rsidRPr="00B3201A">
        <w:rPr>
          <w:rFonts w:ascii="Bookman Old Style" w:hAnsi="Bookman Old Style"/>
        </w:rPr>
        <w:t xml:space="preserve">. </w:t>
      </w:r>
      <w:r>
        <w:rPr>
          <w:rFonts w:ascii="Bookman Old Style" w:hAnsi="Bookman Old Style"/>
        </w:rPr>
        <w:tab/>
        <w:t xml:space="preserve">A. </w:t>
      </w:r>
      <w:r w:rsidRPr="00B3201A">
        <w:rPr>
          <w:rFonts w:ascii="Bookman Old Style" w:hAnsi="Bookman Old Style"/>
        </w:rPr>
        <w:t xml:space="preserve">In consideration of Agent’s services hereunder Agent is entitled to </w:t>
      </w:r>
      <w:r>
        <w:rPr>
          <w:rFonts w:ascii="Bookman Old Style" w:hAnsi="Bookman Old Style"/>
        </w:rPr>
        <w:t xml:space="preserve">receive all proceeds due Author pursuant to Agent’s sale/license of rights to any of Client’s works as provided above, and to </w:t>
      </w:r>
      <w:r w:rsidRPr="00B3201A">
        <w:rPr>
          <w:rFonts w:ascii="Bookman Old Style" w:hAnsi="Bookman Old Style"/>
        </w:rPr>
        <w:t xml:space="preserve">deduct </w:t>
      </w:r>
      <w:r>
        <w:rPr>
          <w:rFonts w:ascii="Bookman Old Style" w:hAnsi="Bookman Old Style"/>
        </w:rPr>
        <w:t xml:space="preserve">a commission of </w:t>
      </w:r>
      <w:r w:rsidRPr="00B3201A">
        <w:rPr>
          <w:rFonts w:ascii="Bookman Old Style" w:hAnsi="Bookman Old Style"/>
        </w:rPr>
        <w:t xml:space="preserve">fifteen percent (15%) of </w:t>
      </w:r>
      <w:r>
        <w:rPr>
          <w:rFonts w:ascii="Bookman Old Style" w:hAnsi="Bookman Old Style"/>
        </w:rPr>
        <w:t xml:space="preserve">such </w:t>
      </w:r>
      <w:r w:rsidRPr="00B3201A">
        <w:rPr>
          <w:rFonts w:ascii="Bookman Old Style" w:hAnsi="Bookman Old Style"/>
        </w:rPr>
        <w:t>proceeds</w:t>
      </w:r>
      <w:r>
        <w:rPr>
          <w:rFonts w:ascii="Bookman Old Style" w:hAnsi="Bookman Old Style"/>
        </w:rPr>
        <w:t xml:space="preserve"> prior to remitting the remainder of such proceeds to Client. </w:t>
      </w:r>
      <w:r w:rsidRPr="00B3201A">
        <w:rPr>
          <w:rFonts w:ascii="Bookman Old Style" w:hAnsi="Bookman Old Style"/>
        </w:rPr>
        <w:t xml:space="preserve">Agent agrees to remit the balance of said proceeds to Client within fourteen (14) business days of Agent’s receipt.  </w:t>
      </w:r>
    </w:p>
    <w:p w:rsidR="00026F7F" w:rsidRDefault="00026F7F" w:rsidP="005C4442">
      <w:pPr>
        <w:jc w:val="both"/>
        <w:rPr>
          <w:rFonts w:ascii="Bookman Old Style" w:hAnsi="Bookman Old Style"/>
        </w:rPr>
      </w:pPr>
    </w:p>
    <w:p w:rsidR="00026F7F" w:rsidRDefault="00026F7F" w:rsidP="005C4442">
      <w:pPr>
        <w:ind w:firstLine="720"/>
        <w:jc w:val="both"/>
        <w:rPr>
          <w:ins w:id="71" w:author="David Hale Smith" w:date="2011-08-21T17:52:00Z"/>
          <w:rFonts w:ascii="Bookman Old Style" w:hAnsi="Bookman Old Style"/>
        </w:rPr>
      </w:pPr>
      <w:r>
        <w:rPr>
          <w:rFonts w:ascii="Bookman Old Style" w:hAnsi="Bookman Old Style"/>
        </w:rPr>
        <w:t xml:space="preserve">B. If pursuant to any sale/license of rights as provided herein, the Client receives proceeds directly from the purchaser of said rights, </w:t>
      </w:r>
      <w:r w:rsidRPr="00B3201A">
        <w:rPr>
          <w:rFonts w:ascii="Bookman Old Style" w:hAnsi="Bookman Old Style"/>
        </w:rPr>
        <w:t>Client will pay fifteen percent (15%)</w:t>
      </w:r>
      <w:r>
        <w:rPr>
          <w:rFonts w:ascii="Bookman Old Style" w:hAnsi="Bookman Old Style"/>
        </w:rPr>
        <w:t xml:space="preserve"> of such proceeds</w:t>
      </w:r>
      <w:r w:rsidRPr="00B3201A">
        <w:rPr>
          <w:rFonts w:ascii="Bookman Old Style" w:hAnsi="Bookman Old Style"/>
        </w:rPr>
        <w:t xml:space="preserve"> to</w:t>
      </w:r>
      <w:ins w:id="72" w:author="David Hale Smith" w:date="2011-08-21T17:52:00Z">
        <w:r>
          <w:rPr>
            <w:rFonts w:ascii="Bookman Old Style" w:hAnsi="Bookman Old Style"/>
          </w:rPr>
          <w:t xml:space="preserve"> Writers House, LLC</w:t>
        </w:r>
      </w:ins>
      <w:r w:rsidRPr="00B3201A">
        <w:rPr>
          <w:rFonts w:ascii="Bookman Old Style" w:hAnsi="Bookman Old Style"/>
        </w:rPr>
        <w:t xml:space="preserve"> </w:t>
      </w:r>
      <w:del w:id="73" w:author="David Hale Smith" w:date="2011-08-21T17:52:00Z">
        <w:r w:rsidRPr="00B3201A" w:rsidDel="00B451A7">
          <w:rPr>
            <w:rFonts w:ascii="Bookman Old Style" w:hAnsi="Bookman Old Style"/>
          </w:rPr>
          <w:delText xml:space="preserve">Agent </w:delText>
        </w:r>
      </w:del>
    </w:p>
    <w:p w:rsidR="00026F7F" w:rsidRDefault="00026F7F" w:rsidP="005C4442">
      <w:pPr>
        <w:ind w:firstLine="720"/>
        <w:jc w:val="both"/>
        <w:rPr>
          <w:rFonts w:ascii="Bookman Old Style" w:hAnsi="Bookman Old Style"/>
        </w:rPr>
      </w:pPr>
      <w:ins w:id="74" w:author="David Hale Smith" w:date="2011-08-21T17:52:00Z">
        <w:r w:rsidRPr="00B3201A">
          <w:rPr>
            <w:rFonts w:ascii="Bookman Old Style" w:hAnsi="Bookman Old Style"/>
          </w:rPr>
          <w:t xml:space="preserve"> </w:t>
        </w:r>
      </w:ins>
      <w:r w:rsidRPr="00B3201A">
        <w:rPr>
          <w:rFonts w:ascii="Bookman Old Style" w:hAnsi="Bookman Old Style"/>
        </w:rPr>
        <w:t>within fourteen (14) business days</w:t>
      </w:r>
      <w:r>
        <w:rPr>
          <w:rFonts w:ascii="Bookman Old Style" w:hAnsi="Bookman Old Style"/>
        </w:rPr>
        <w:t xml:space="preserve"> of receipt.</w:t>
      </w:r>
    </w:p>
    <w:p w:rsidR="00026F7F" w:rsidRPr="001F3BAC" w:rsidRDefault="00026F7F" w:rsidP="005C4442">
      <w:pPr>
        <w:jc w:val="both"/>
        <w:rPr>
          <w:rFonts w:ascii="Bookman Old Style" w:hAnsi="Bookman Old Style"/>
        </w:rPr>
      </w:pPr>
    </w:p>
    <w:p w:rsidR="00026F7F" w:rsidRPr="001F3BAC" w:rsidRDefault="00026F7F" w:rsidP="005C4442">
      <w:pPr>
        <w:ind w:firstLine="720"/>
        <w:jc w:val="both"/>
        <w:rPr>
          <w:rFonts w:ascii="Bookman Old Style" w:hAnsi="Bookman Old Style"/>
        </w:rPr>
      </w:pPr>
      <w:r w:rsidRPr="001F3BAC">
        <w:rPr>
          <w:rFonts w:ascii="Bookman Old Style" w:hAnsi="Bookman Old Style"/>
        </w:rPr>
        <w:t>C. Agent may deduct as commission fifteen percent (15%) for the sale or license of derivative rights retained on Client’s behalf (e.g. motion picture, television, audio or video discs or cassettes, book-related “apps,” and e-book editions); and fifteen percent (15%) of the gross proceeds on the sale/licensing of Work(s) negotiated by Agent to magazines, newspaper or newspaper syndications.</w:t>
      </w:r>
    </w:p>
    <w:p w:rsidR="00026F7F" w:rsidRPr="001F3BAC" w:rsidRDefault="00026F7F" w:rsidP="005C4442">
      <w:pPr>
        <w:jc w:val="both"/>
        <w:rPr>
          <w:rFonts w:ascii="Bookman Old Style" w:hAnsi="Bookman Old Style"/>
          <w:i/>
        </w:rPr>
      </w:pPr>
    </w:p>
    <w:p w:rsidR="00026F7F" w:rsidRPr="001F3BAC" w:rsidRDefault="00026F7F" w:rsidP="005C4442">
      <w:pPr>
        <w:ind w:firstLine="720"/>
        <w:jc w:val="both"/>
        <w:rPr>
          <w:rFonts w:ascii="Bookman Old Style" w:hAnsi="Bookman Old Style"/>
        </w:rPr>
      </w:pPr>
      <w:r w:rsidRPr="001F3BAC">
        <w:rPr>
          <w:rFonts w:ascii="Bookman Old Style" w:hAnsi="Bookman Old Style"/>
        </w:rPr>
        <w:t xml:space="preserve">D. Agent may deduct as commission twenty percent (20%) of the gross proceeds on the sale or license of foreign rights, </w:t>
      </w:r>
      <w:del w:id="75" w:author="David Hale Smith" w:date="2011-08-21T17:53:00Z">
        <w:r w:rsidRPr="001F3BAC" w:rsidDel="00B451A7">
          <w:rPr>
            <w:rFonts w:ascii="Bookman Old Style" w:hAnsi="Bookman Old Style"/>
          </w:rPr>
          <w:delText>which may</w:delText>
        </w:r>
      </w:del>
      <w:ins w:id="76" w:author="David Hale Smith" w:date="2011-08-21T17:53:00Z">
        <w:r>
          <w:rPr>
            <w:rFonts w:ascii="Bookman Old Style" w:hAnsi="Bookman Old Style"/>
          </w:rPr>
          <w:t>when such sales include a</w:t>
        </w:r>
      </w:ins>
      <w:r w:rsidRPr="001F3BAC">
        <w:rPr>
          <w:rFonts w:ascii="Bookman Old Style" w:hAnsi="Bookman Old Style"/>
        </w:rPr>
        <w:t xml:space="preserve"> include ten percent (10%) for overseas co-agents</w:t>
      </w:r>
      <w:del w:id="77" w:author="David Hale Smith" w:date="2011-08-21T17:54:00Z">
        <w:r w:rsidRPr="001F3BAC" w:rsidDel="00B451A7">
          <w:rPr>
            <w:rFonts w:ascii="Bookman Old Style" w:hAnsi="Bookman Old Style"/>
          </w:rPr>
          <w:delText xml:space="preserve">.  </w:delText>
        </w:r>
      </w:del>
      <w:ins w:id="78" w:author="David Hale Smith" w:date="2011-08-21T17:54:00Z">
        <w:r w:rsidRPr="001F3BAC">
          <w:rPr>
            <w:rFonts w:ascii="Bookman Old Style" w:hAnsi="Bookman Old Style"/>
          </w:rPr>
          <w:t xml:space="preserve">. </w:t>
        </w:r>
        <w:r>
          <w:rPr>
            <w:rFonts w:ascii="Bookman Old Style" w:hAnsi="Bookman Old Style"/>
          </w:rPr>
          <w:t xml:space="preserve"> In the event Agent makes a foreign sale directly without paying a</w:t>
        </w:r>
      </w:ins>
      <w:ins w:id="79" w:author="David Hale Smith" w:date="2011-08-21T17:55:00Z">
        <w:r>
          <w:rPr>
            <w:rFonts w:ascii="Bookman Old Style" w:hAnsi="Bookman Old Style"/>
          </w:rPr>
          <w:t xml:space="preserve">n overseas agent commission, the overall commission shall be the standard fifteen percent 15%.  </w:t>
        </w:r>
      </w:ins>
      <w:r w:rsidRPr="001F3BAC">
        <w:rPr>
          <w:rFonts w:ascii="Bookman Old Style" w:hAnsi="Bookman Old Style"/>
        </w:rPr>
        <w:t xml:space="preserve">Agent may deduct twenty percent (20%) commission on the sale of permissions. </w:t>
      </w:r>
      <w:commentRangeStart w:id="80"/>
      <w:ins w:id="81" w:author="Karen" w:date="2011-08-22T12:35:00Z">
        <w:r w:rsidRPr="00026F7F">
          <w:rPr>
            <w:rFonts w:ascii="Bookman Old Style" w:hAnsi="Bookman Old Style"/>
            <w:highlight w:val="yellow"/>
            <w:rPrChange w:id="82" w:author="Karen" w:date="2011-08-22T12:36:00Z">
              <w:rPr>
                <w:rFonts w:ascii="Bookman Old Style" w:hAnsi="Bookman Old Style"/>
              </w:rPr>
            </w:rPrChange>
          </w:rPr>
          <w:t>What are permissions, and why the higher commission for them?</w:t>
        </w:r>
      </w:ins>
      <w:commentRangeEnd w:id="80"/>
      <w:r>
        <w:rPr>
          <w:rStyle w:val="CommentReference"/>
        </w:rPr>
        <w:commentReference w:id="80"/>
      </w:r>
    </w:p>
    <w:p w:rsidR="00026F7F" w:rsidRPr="001F3BAC" w:rsidRDefault="00026F7F" w:rsidP="005C4442">
      <w:pPr>
        <w:ind w:firstLine="720"/>
        <w:jc w:val="both"/>
        <w:rPr>
          <w:rFonts w:ascii="Bookman Old Style" w:hAnsi="Bookman Old Style"/>
        </w:rPr>
      </w:pPr>
    </w:p>
    <w:p w:rsidR="00026F7F" w:rsidRPr="001F3BAC" w:rsidRDefault="00026F7F" w:rsidP="005C4442">
      <w:pPr>
        <w:ind w:firstLine="720"/>
        <w:jc w:val="both"/>
        <w:rPr>
          <w:rFonts w:ascii="Bookman Old Style" w:hAnsi="Bookman Old Style"/>
        </w:rPr>
      </w:pPr>
      <w:r w:rsidRPr="001F3BAC">
        <w:rPr>
          <w:rFonts w:ascii="Bookman Old Style" w:hAnsi="Bookman Old Style"/>
        </w:rPr>
        <w:t xml:space="preserve">E. All commissions retained by Agent will not be returnable for any reason.  Agent shall in January of each year provide client with an annual statement showing all earnings for the previous calendar year on an </w:t>
      </w:r>
      <w:smartTag w:uri="urn:schemas-microsoft-com:office:smarttags" w:element="stockticker">
        <w:r w:rsidRPr="001F3BAC">
          <w:rPr>
            <w:rFonts w:ascii="Bookman Old Style" w:hAnsi="Bookman Old Style"/>
          </w:rPr>
          <w:t>IRS</w:t>
        </w:r>
      </w:smartTag>
      <w:r w:rsidRPr="001F3BAC">
        <w:rPr>
          <w:rFonts w:ascii="Bookman Old Style" w:hAnsi="Bookman Old Style"/>
        </w:rPr>
        <w:t xml:space="preserve"> Form 1099.</w:t>
      </w:r>
    </w:p>
    <w:p w:rsidR="00026F7F" w:rsidRPr="001F3BAC" w:rsidRDefault="00026F7F" w:rsidP="005C4442">
      <w:pPr>
        <w:pStyle w:val="BodyText"/>
        <w:jc w:val="both"/>
        <w:rPr>
          <w:rFonts w:ascii="Bookman Old Style" w:hAnsi="Bookman Old Style"/>
          <w:sz w:val="24"/>
          <w:szCs w:val="24"/>
        </w:rPr>
      </w:pPr>
    </w:p>
    <w:p w:rsidR="00026F7F" w:rsidRDefault="00026F7F" w:rsidP="005C4442">
      <w:pPr>
        <w:pStyle w:val="BodyText"/>
        <w:jc w:val="both"/>
        <w:rPr>
          <w:rFonts w:ascii="Bookman Old Style" w:hAnsi="Bookman Old Style"/>
          <w:sz w:val="24"/>
          <w:szCs w:val="24"/>
        </w:rPr>
      </w:pPr>
      <w:r>
        <w:rPr>
          <w:rFonts w:ascii="Bookman Old Style" w:hAnsi="Bookman Old Style"/>
          <w:sz w:val="24"/>
          <w:szCs w:val="24"/>
        </w:rPr>
        <w:t>4</w:t>
      </w:r>
      <w:r w:rsidRPr="00B3201A">
        <w:rPr>
          <w:rFonts w:ascii="Bookman Old Style" w:hAnsi="Bookman Old Style"/>
          <w:sz w:val="24"/>
          <w:szCs w:val="24"/>
        </w:rPr>
        <w:t xml:space="preserve">).  If either Client or Agent should terminate this agreement, </w:t>
      </w:r>
      <w:r>
        <w:rPr>
          <w:rFonts w:ascii="Bookman Old Style" w:hAnsi="Bookman Old Style"/>
          <w:sz w:val="24"/>
          <w:szCs w:val="24"/>
        </w:rPr>
        <w:t>Agent’s authority to represent Client as described above shall immediately terminate subject to the following conditions:</w:t>
      </w:r>
    </w:p>
    <w:p w:rsidR="00026F7F" w:rsidRDefault="00026F7F" w:rsidP="005C4442">
      <w:pPr>
        <w:pStyle w:val="BodyText"/>
        <w:jc w:val="both"/>
        <w:rPr>
          <w:rFonts w:ascii="Bookman Old Style" w:hAnsi="Bookman Old Style"/>
          <w:sz w:val="24"/>
          <w:szCs w:val="24"/>
        </w:rPr>
      </w:pPr>
    </w:p>
    <w:p w:rsidR="00026F7F" w:rsidRDefault="00026F7F" w:rsidP="005C4442">
      <w:pPr>
        <w:pStyle w:val="BodyText"/>
        <w:jc w:val="both"/>
        <w:rPr>
          <w:rFonts w:ascii="Bookman Old Style" w:hAnsi="Bookman Old Style"/>
          <w:sz w:val="24"/>
          <w:szCs w:val="24"/>
        </w:rPr>
      </w:pPr>
      <w:r>
        <w:rPr>
          <w:rFonts w:ascii="Bookman Old Style" w:hAnsi="Bookman Old Style"/>
          <w:sz w:val="24"/>
          <w:szCs w:val="24"/>
        </w:rPr>
        <w:tab/>
        <w:t>A.</w:t>
      </w:r>
      <w:r>
        <w:rPr>
          <w:rFonts w:ascii="Bookman Old Style" w:hAnsi="Bookman Old Style"/>
          <w:sz w:val="24"/>
          <w:szCs w:val="24"/>
        </w:rPr>
        <w:tab/>
      </w:r>
      <w:r w:rsidRPr="00B3201A">
        <w:rPr>
          <w:rFonts w:ascii="Bookman Old Style" w:hAnsi="Bookman Old Style"/>
          <w:sz w:val="24"/>
          <w:szCs w:val="24"/>
        </w:rPr>
        <w:t>Agent shall</w:t>
      </w:r>
      <w:r>
        <w:rPr>
          <w:rFonts w:ascii="Bookman Old Style" w:hAnsi="Bookman Old Style"/>
          <w:sz w:val="24"/>
          <w:szCs w:val="24"/>
        </w:rPr>
        <w:t xml:space="preserve"> c</w:t>
      </w:r>
      <w:r w:rsidRPr="00B3201A">
        <w:rPr>
          <w:rFonts w:ascii="Bookman Old Style" w:hAnsi="Bookman Old Style"/>
          <w:sz w:val="24"/>
          <w:szCs w:val="24"/>
        </w:rPr>
        <w:t xml:space="preserve">ontinue to be entitled </w:t>
      </w:r>
      <w:r>
        <w:rPr>
          <w:rFonts w:ascii="Bookman Old Style" w:hAnsi="Bookman Old Style"/>
          <w:sz w:val="24"/>
          <w:szCs w:val="24"/>
        </w:rPr>
        <w:t xml:space="preserve">to receive </w:t>
      </w:r>
      <w:r w:rsidRPr="00B3201A">
        <w:rPr>
          <w:rFonts w:ascii="Bookman Old Style" w:hAnsi="Bookman Old Style"/>
          <w:sz w:val="24"/>
          <w:szCs w:val="24"/>
        </w:rPr>
        <w:t>the above-mentioned commissions from all payments</w:t>
      </w:r>
      <w:r>
        <w:rPr>
          <w:rFonts w:ascii="Bookman Old Style" w:hAnsi="Bookman Old Style"/>
          <w:sz w:val="24"/>
          <w:szCs w:val="24"/>
        </w:rPr>
        <w:t xml:space="preserve"> due to Client</w:t>
      </w:r>
      <w:r w:rsidRPr="00B3201A">
        <w:rPr>
          <w:rFonts w:ascii="Bookman Old Style" w:hAnsi="Bookman Old Style"/>
          <w:sz w:val="24"/>
          <w:szCs w:val="24"/>
        </w:rPr>
        <w:t xml:space="preserve"> deriving from contracts negotiated</w:t>
      </w:r>
      <w:r>
        <w:rPr>
          <w:rFonts w:ascii="Bookman Old Style" w:hAnsi="Bookman Old Style"/>
          <w:sz w:val="24"/>
          <w:szCs w:val="24"/>
        </w:rPr>
        <w:t xml:space="preserve"> by Agent that are either executed</w:t>
      </w:r>
      <w:r w:rsidRPr="00B3201A">
        <w:rPr>
          <w:rFonts w:ascii="Bookman Old Style" w:hAnsi="Bookman Old Style"/>
          <w:sz w:val="24"/>
          <w:szCs w:val="24"/>
        </w:rPr>
        <w:t xml:space="preserve"> or in the process of </w:t>
      </w:r>
      <w:r>
        <w:rPr>
          <w:rFonts w:ascii="Bookman Old Style" w:hAnsi="Bookman Old Style"/>
          <w:sz w:val="24"/>
          <w:szCs w:val="24"/>
        </w:rPr>
        <w:t>being executed</w:t>
      </w:r>
      <w:r w:rsidRPr="00B3201A">
        <w:rPr>
          <w:rFonts w:ascii="Bookman Old Style" w:hAnsi="Bookman Old Style"/>
          <w:sz w:val="24"/>
          <w:szCs w:val="24"/>
        </w:rPr>
        <w:t xml:space="preserve"> prior to </w:t>
      </w:r>
      <w:r w:rsidRPr="00836FF8">
        <w:rPr>
          <w:rFonts w:ascii="Bookman Old Style" w:hAnsi="Bookman Old Style"/>
          <w:sz w:val="24"/>
          <w:szCs w:val="24"/>
        </w:rPr>
        <w:t xml:space="preserve"> termination, or on contracts which result </w:t>
      </w:r>
      <w:ins w:id="83" w:author="David Hale Smith" w:date="2011-08-21T17:59:00Z">
        <w:r>
          <w:rPr>
            <w:rFonts w:ascii="Bookman Old Style" w:hAnsi="Bookman Old Style"/>
            <w:sz w:val="24"/>
            <w:szCs w:val="24"/>
          </w:rPr>
          <w:t xml:space="preserve">within 90 days </w:t>
        </w:r>
      </w:ins>
      <w:r w:rsidRPr="00836FF8">
        <w:rPr>
          <w:rFonts w:ascii="Bookman Old Style" w:hAnsi="Bookman Old Style"/>
          <w:sz w:val="24"/>
          <w:szCs w:val="24"/>
        </w:rPr>
        <w:t>from submissions made by Agent  and including payments made after this agreement’s expiration</w:t>
      </w:r>
      <w:r>
        <w:rPr>
          <w:rFonts w:ascii="Bookman Old Style" w:hAnsi="Bookman Old Style"/>
          <w:sz w:val="24"/>
          <w:szCs w:val="24"/>
        </w:rPr>
        <w:t>;</w:t>
      </w:r>
    </w:p>
    <w:p w:rsidR="00026F7F" w:rsidRDefault="00026F7F" w:rsidP="005C4442">
      <w:pPr>
        <w:pStyle w:val="BodyText"/>
        <w:jc w:val="both"/>
        <w:rPr>
          <w:rFonts w:ascii="Bookman Old Style" w:hAnsi="Bookman Old Style"/>
          <w:sz w:val="24"/>
          <w:szCs w:val="24"/>
        </w:rPr>
      </w:pPr>
    </w:p>
    <w:p w:rsidR="00026F7F" w:rsidDel="00521A81" w:rsidRDefault="00026F7F" w:rsidP="005C4442">
      <w:pPr>
        <w:pStyle w:val="BodyText"/>
        <w:jc w:val="both"/>
        <w:rPr>
          <w:del w:id="84" w:author="David Hale Smith" w:date="2011-08-21T18:04:00Z"/>
          <w:rFonts w:ascii="Bookman Old Style" w:hAnsi="Bookman Old Style"/>
          <w:sz w:val="24"/>
          <w:szCs w:val="24"/>
        </w:rPr>
      </w:pPr>
      <w:r>
        <w:rPr>
          <w:rFonts w:ascii="Bookman Old Style" w:hAnsi="Bookman Old Style"/>
          <w:sz w:val="24"/>
          <w:szCs w:val="24"/>
        </w:rPr>
        <w:tab/>
        <w:t>B.</w:t>
      </w:r>
      <w:r>
        <w:rPr>
          <w:rFonts w:ascii="Bookman Old Style" w:hAnsi="Bookman Old Style"/>
          <w:sz w:val="24"/>
          <w:szCs w:val="24"/>
        </w:rPr>
        <w:tab/>
      </w:r>
      <w:r w:rsidRPr="00836FF8">
        <w:rPr>
          <w:rFonts w:ascii="Bookman Old Style" w:hAnsi="Bookman Old Style"/>
          <w:sz w:val="24"/>
          <w:szCs w:val="24"/>
        </w:rPr>
        <w:t>Agent</w:t>
      </w:r>
      <w:r w:rsidRPr="00B3201A">
        <w:rPr>
          <w:rFonts w:ascii="Bookman Old Style" w:hAnsi="Bookman Old Style"/>
          <w:sz w:val="24"/>
          <w:szCs w:val="24"/>
        </w:rPr>
        <w:t xml:space="preserve"> shall also be entitled to the above-mentioned commission on any substitutions, renewals or new agreements negotiated by Agent </w:t>
      </w:r>
      <w:commentRangeStart w:id="85"/>
      <w:del w:id="86" w:author="David Hale Smith" w:date="2011-08-21T18:04:00Z">
        <w:r w:rsidRPr="00B3201A" w:rsidDel="00521A81">
          <w:rPr>
            <w:rFonts w:ascii="Bookman Old Style" w:hAnsi="Bookman Old Style"/>
            <w:sz w:val="24"/>
            <w:szCs w:val="24"/>
          </w:rPr>
          <w:delText>or by Client’s new representation which replace any contract entered into for the Work(s) during the term of this agreement</w:delText>
        </w:r>
        <w:r w:rsidDel="00521A81">
          <w:rPr>
            <w:rFonts w:ascii="Bookman Old Style" w:hAnsi="Bookman Old Style"/>
            <w:sz w:val="24"/>
            <w:szCs w:val="24"/>
          </w:rPr>
          <w:delText xml:space="preserve">. </w:delText>
        </w:r>
      </w:del>
      <w:ins w:id="87" w:author="Karen" w:date="2011-08-22T12:36:00Z">
        <w:r>
          <w:rPr>
            <w:rFonts w:ascii="Bookman Old Style" w:hAnsi="Bookman Old Style"/>
            <w:sz w:val="24"/>
            <w:szCs w:val="24"/>
          </w:rPr>
          <w:t>Clarification on this? Would like to limit to payments only on sales made, negotiated and closed by agent?</w:t>
        </w:r>
      </w:ins>
      <w:ins w:id="88" w:author="Karen" w:date="2011-08-22T12:37:00Z">
        <w:r>
          <w:rPr>
            <w:rFonts w:ascii="Bookman Old Style" w:hAnsi="Bookman Old Style"/>
            <w:sz w:val="24"/>
            <w:szCs w:val="24"/>
          </w:rPr>
          <w:t xml:space="preserve"> And what is the term of this agreement?</w:t>
        </w:r>
      </w:ins>
    </w:p>
    <w:p w:rsidR="00026F7F" w:rsidRDefault="00026F7F" w:rsidP="005C4442">
      <w:pPr>
        <w:pStyle w:val="BodyText"/>
        <w:jc w:val="both"/>
        <w:rPr>
          <w:rFonts w:ascii="Bookman Old Style" w:hAnsi="Bookman Old Style"/>
          <w:sz w:val="24"/>
          <w:szCs w:val="24"/>
        </w:rPr>
      </w:pPr>
    </w:p>
    <w:commentRangeEnd w:id="85"/>
    <w:p w:rsidR="00026F7F" w:rsidRDefault="00026F7F" w:rsidP="005C4442">
      <w:pPr>
        <w:pStyle w:val="BodyText"/>
        <w:jc w:val="both"/>
        <w:rPr>
          <w:ins w:id="89" w:author="David Hale Smith" w:date="2011-08-21T18:15:00Z"/>
          <w:rFonts w:ascii="Bookman Old Style" w:hAnsi="Bookman Old Style"/>
          <w:sz w:val="24"/>
          <w:szCs w:val="24"/>
        </w:rPr>
      </w:pPr>
      <w:r>
        <w:rPr>
          <w:rStyle w:val="CommentReference"/>
        </w:rPr>
        <w:commentReference w:id="85"/>
      </w:r>
      <w:r>
        <w:rPr>
          <w:rFonts w:ascii="Bookman Old Style" w:hAnsi="Bookman Old Style"/>
          <w:sz w:val="24"/>
          <w:szCs w:val="24"/>
        </w:rPr>
        <w:tab/>
        <w:t>C.</w:t>
      </w:r>
      <w:r>
        <w:rPr>
          <w:rFonts w:ascii="Bookman Old Style" w:hAnsi="Bookman Old Style"/>
          <w:sz w:val="24"/>
          <w:szCs w:val="24"/>
        </w:rPr>
        <w:tab/>
        <w:t xml:space="preserve">For a period of </w:t>
      </w:r>
      <w:del w:id="90" w:author="David Hale Smith" w:date="2011-08-21T18:05:00Z">
        <w:r w:rsidDel="00521A81">
          <w:rPr>
            <w:rFonts w:ascii="Bookman Old Style" w:hAnsi="Bookman Old Style"/>
            <w:sz w:val="24"/>
            <w:szCs w:val="24"/>
          </w:rPr>
          <w:delText>two (2) years</w:delText>
        </w:r>
      </w:del>
      <w:ins w:id="91" w:author="David Hale Smith" w:date="2011-08-21T18:11:00Z">
        <w:r>
          <w:rPr>
            <w:rFonts w:ascii="Bookman Old Style" w:hAnsi="Bookman Old Style"/>
            <w:sz w:val="24"/>
            <w:szCs w:val="24"/>
          </w:rPr>
          <w:t>six (6) months</w:t>
        </w:r>
      </w:ins>
      <w:r>
        <w:rPr>
          <w:rFonts w:ascii="Bookman Old Style" w:hAnsi="Bookman Old Style"/>
          <w:sz w:val="24"/>
          <w:szCs w:val="24"/>
        </w:rPr>
        <w:t xml:space="preserve"> from the date of </w:t>
      </w:r>
      <w:ins w:id="92" w:author="David Hale Smith" w:date="2011-08-21T18:12:00Z">
        <w:r>
          <w:rPr>
            <w:rFonts w:ascii="Bookman Old Style" w:hAnsi="Bookman Old Style"/>
            <w:sz w:val="24"/>
            <w:szCs w:val="24"/>
          </w:rPr>
          <w:t xml:space="preserve">initial </w:t>
        </w:r>
      </w:ins>
      <w:r>
        <w:rPr>
          <w:rFonts w:ascii="Bookman Old Style" w:hAnsi="Bookman Old Style"/>
          <w:sz w:val="24"/>
          <w:szCs w:val="24"/>
        </w:rPr>
        <w:t xml:space="preserve">U.S. publication of any Work negotiated by Agent during the term of this agreement </w:t>
      </w:r>
      <w:del w:id="93" w:author="David Hale Smith" w:date="2011-08-21T18:05:00Z">
        <w:r w:rsidDel="00521A81">
          <w:rPr>
            <w:rFonts w:ascii="Bookman Old Style" w:hAnsi="Bookman Old Style"/>
            <w:sz w:val="24"/>
            <w:szCs w:val="24"/>
          </w:rPr>
          <w:delText xml:space="preserve">(or two (2) years </w:delText>
        </w:r>
      </w:del>
      <w:ins w:id="94" w:author="David Hale Smith" w:date="2011-08-21T18:05:00Z">
        <w:r>
          <w:rPr>
            <w:rFonts w:ascii="Bookman Old Style" w:hAnsi="Bookman Old Style"/>
            <w:sz w:val="24"/>
            <w:szCs w:val="24"/>
          </w:rPr>
          <w:t xml:space="preserve">90 days </w:t>
        </w:r>
      </w:ins>
      <w:r>
        <w:rPr>
          <w:rFonts w:ascii="Bookman Old Style" w:hAnsi="Bookman Old Style"/>
          <w:sz w:val="24"/>
          <w:szCs w:val="24"/>
        </w:rPr>
        <w:t>from the date of termination of this agreement, whichever is later), the Agent shall continue as Client’s sole agent with respect to the Work in any unsold markets (i.e. foreign, motion picture, television, audio, video, etc.) and Agent shall be entitled to any commissions due pursuant to such representation as provided elsewhere in this agreement.</w:t>
      </w:r>
    </w:p>
    <w:p w:rsidR="00026F7F" w:rsidRDefault="00026F7F" w:rsidP="005C4442">
      <w:pPr>
        <w:pStyle w:val="BodyText"/>
        <w:jc w:val="both"/>
        <w:rPr>
          <w:ins w:id="95" w:author="David Hale Smith" w:date="2011-08-21T18:15:00Z"/>
          <w:rFonts w:ascii="Bookman Old Style" w:hAnsi="Bookman Old Style"/>
          <w:sz w:val="24"/>
          <w:szCs w:val="24"/>
        </w:rPr>
      </w:pPr>
    </w:p>
    <w:p w:rsidR="00026F7F" w:rsidRDefault="00026F7F" w:rsidP="005C4442">
      <w:pPr>
        <w:pStyle w:val="BodyText"/>
        <w:jc w:val="both"/>
        <w:rPr>
          <w:rFonts w:ascii="Bookman Old Style" w:hAnsi="Bookman Old Style"/>
          <w:sz w:val="24"/>
          <w:szCs w:val="24"/>
        </w:rPr>
      </w:pPr>
      <w:ins w:id="96" w:author="David Hale Smith" w:date="2011-08-21T18:15:00Z">
        <w:r>
          <w:rPr>
            <w:rFonts w:ascii="Bookman Old Style" w:hAnsi="Bookman Old Style"/>
            <w:sz w:val="24"/>
            <w:szCs w:val="24"/>
          </w:rPr>
          <w:tab/>
        </w:r>
        <w:commentRangeStart w:id="97"/>
        <w:r>
          <w:rPr>
            <w:rFonts w:ascii="Bookman Old Style" w:hAnsi="Bookman Old Style"/>
            <w:sz w:val="24"/>
            <w:szCs w:val="24"/>
          </w:rPr>
          <w:t xml:space="preserve">D.  </w:t>
        </w:r>
      </w:ins>
      <w:ins w:id="98" w:author="David Hale Smith" w:date="2011-08-21T18:16:00Z">
        <w:r>
          <w:rPr>
            <w:rFonts w:ascii="Bookman Old Style" w:hAnsi="Bookman Old Style"/>
            <w:sz w:val="24"/>
            <w:szCs w:val="24"/>
          </w:rPr>
          <w:t>Upon termination,</w:t>
        </w:r>
      </w:ins>
      <w:ins w:id="99" w:author="David Hale Smith" w:date="2011-08-21T18:17:00Z">
        <w:r>
          <w:rPr>
            <w:rFonts w:ascii="Bookman Old Style" w:hAnsi="Bookman Old Style"/>
            <w:sz w:val="24"/>
            <w:szCs w:val="24"/>
          </w:rPr>
          <w:t xml:space="preserve"> Agent shall</w:t>
        </w:r>
      </w:ins>
      <w:ins w:id="100" w:author="David Hale Smith" w:date="2011-08-21T18:16:00Z">
        <w:r>
          <w:rPr>
            <w:rFonts w:ascii="Bookman Old Style" w:hAnsi="Bookman Old Style"/>
            <w:sz w:val="24"/>
            <w:szCs w:val="24"/>
          </w:rPr>
          <w:t xml:space="preserve"> </w:t>
        </w:r>
      </w:ins>
      <w:ins w:id="101" w:author="David Hale Smith" w:date="2011-08-21T18:17:00Z">
        <w:r>
          <w:rPr>
            <w:rFonts w:ascii="Bookman Old Style" w:hAnsi="Bookman Old Style"/>
            <w:sz w:val="24"/>
            <w:szCs w:val="24"/>
          </w:rPr>
          <w:t>a</w:t>
        </w:r>
      </w:ins>
      <w:ins w:id="102" w:author="David Hale Smith" w:date="2011-08-21T18:15:00Z">
        <w:r>
          <w:rPr>
            <w:rFonts w:ascii="Bookman Old Style" w:hAnsi="Bookman Old Style"/>
            <w:sz w:val="24"/>
            <w:szCs w:val="24"/>
          </w:rPr>
          <w:t xml:space="preserve">ny unsold rights </w:t>
        </w:r>
      </w:ins>
      <w:commentRangeEnd w:id="97"/>
      <w:r>
        <w:rPr>
          <w:rStyle w:val="CommentReference"/>
        </w:rPr>
        <w:commentReference w:id="97"/>
      </w:r>
    </w:p>
    <w:p w:rsidR="00026F7F" w:rsidRPr="00B3201A" w:rsidRDefault="00026F7F" w:rsidP="005C4442">
      <w:pPr>
        <w:jc w:val="both"/>
        <w:rPr>
          <w:rFonts w:ascii="Bookman Old Style" w:hAnsi="Bookman Old Style"/>
        </w:rPr>
      </w:pPr>
    </w:p>
    <w:p w:rsidR="00026F7F" w:rsidRDefault="00026F7F" w:rsidP="005C4442">
      <w:pPr>
        <w:jc w:val="both"/>
        <w:rPr>
          <w:rFonts w:ascii="Bookman Old Style" w:hAnsi="Bookman Old Style"/>
        </w:rPr>
      </w:pPr>
      <w:r>
        <w:rPr>
          <w:rFonts w:ascii="Bookman Old Style" w:hAnsi="Bookman Old Style"/>
        </w:rPr>
        <w:t>5</w:t>
      </w:r>
      <w:r w:rsidRPr="00B3201A">
        <w:rPr>
          <w:rFonts w:ascii="Bookman Old Style" w:hAnsi="Bookman Old Style"/>
        </w:rPr>
        <w:t xml:space="preserve">).  If </w:t>
      </w:r>
      <w:r>
        <w:rPr>
          <w:rFonts w:ascii="Bookman Old Style" w:hAnsi="Bookman Old Style"/>
        </w:rPr>
        <w:t>C</w:t>
      </w:r>
      <w:r w:rsidRPr="00B3201A">
        <w:rPr>
          <w:rFonts w:ascii="Bookman Old Style" w:hAnsi="Bookman Old Style"/>
        </w:rPr>
        <w:t xml:space="preserve">lient considers Agent to be </w:t>
      </w:r>
      <w:r>
        <w:rPr>
          <w:rFonts w:ascii="Bookman Old Style" w:hAnsi="Bookman Old Style"/>
        </w:rPr>
        <w:t>in breach</w:t>
      </w:r>
      <w:r w:rsidRPr="00B3201A">
        <w:rPr>
          <w:rFonts w:ascii="Bookman Old Style" w:hAnsi="Bookman Old Style"/>
        </w:rPr>
        <w:t xml:space="preserve"> </w:t>
      </w:r>
      <w:r>
        <w:rPr>
          <w:rFonts w:ascii="Bookman Old Style" w:hAnsi="Bookman Old Style"/>
        </w:rPr>
        <w:t>of this agreement, C</w:t>
      </w:r>
      <w:r w:rsidRPr="00B3201A">
        <w:rPr>
          <w:rFonts w:ascii="Bookman Old Style" w:hAnsi="Bookman Old Style"/>
        </w:rPr>
        <w:t xml:space="preserve">lient </w:t>
      </w:r>
      <w:r>
        <w:rPr>
          <w:rFonts w:ascii="Bookman Old Style" w:hAnsi="Bookman Old Style"/>
        </w:rPr>
        <w:t xml:space="preserve">must notify </w:t>
      </w:r>
      <w:r w:rsidRPr="00B3201A">
        <w:rPr>
          <w:rFonts w:ascii="Bookman Old Style" w:hAnsi="Bookman Old Style"/>
        </w:rPr>
        <w:t xml:space="preserve">Agent </w:t>
      </w:r>
      <w:r>
        <w:rPr>
          <w:rFonts w:ascii="Bookman Old Style" w:hAnsi="Bookman Old Style"/>
        </w:rPr>
        <w:t xml:space="preserve">and give </w:t>
      </w:r>
      <w:r w:rsidRPr="00B3201A">
        <w:rPr>
          <w:rFonts w:ascii="Bookman Old Style" w:hAnsi="Bookman Old Style"/>
        </w:rPr>
        <w:t xml:space="preserve">Agent Thirty (30) </w:t>
      </w:r>
      <w:r>
        <w:rPr>
          <w:rFonts w:ascii="Bookman Old Style" w:hAnsi="Bookman Old Style"/>
        </w:rPr>
        <w:t>days in which to remedy the breach before it is considered material</w:t>
      </w:r>
      <w:r w:rsidRPr="00B3201A">
        <w:rPr>
          <w:rFonts w:ascii="Bookman Old Style" w:hAnsi="Bookman Old Style"/>
        </w:rPr>
        <w:t xml:space="preserve">.  If the parties are unable to reach a mutually agreeable resolution of their differences, </w:t>
      </w:r>
      <w:r>
        <w:rPr>
          <w:rFonts w:ascii="Bookman Old Style" w:hAnsi="Bookman Old Style"/>
        </w:rPr>
        <w:t>it is understood that a</w:t>
      </w:r>
      <w:r w:rsidRPr="00B3201A">
        <w:rPr>
          <w:rFonts w:ascii="Bookman Old Style" w:hAnsi="Bookman Old Style"/>
        </w:rPr>
        <w:t>ny controversy arising from this agreement or any breach thereof will be interpreted according to New York law and will be resolved by arbitration in New York City under the auspices of The American Arbitration Association in accordance with its rules.  Judgment upon any award rendered by the arbitrators will be binding and may be entered in any court of competent jurisdiction.</w:t>
      </w:r>
    </w:p>
    <w:p w:rsidR="00026F7F" w:rsidRPr="004F5130" w:rsidRDefault="00026F7F" w:rsidP="005C4442">
      <w:pPr>
        <w:jc w:val="both"/>
        <w:rPr>
          <w:rFonts w:ascii="Bookman Old Style" w:hAnsi="Bookman Old Style"/>
        </w:rPr>
      </w:pPr>
    </w:p>
    <w:p w:rsidR="00026F7F" w:rsidRPr="004F5130" w:rsidRDefault="00026F7F" w:rsidP="005C4442">
      <w:pPr>
        <w:jc w:val="both"/>
        <w:rPr>
          <w:rFonts w:ascii="Bookman Old Style" w:hAnsi="Bookman Old Style"/>
        </w:rPr>
      </w:pPr>
      <w:r>
        <w:rPr>
          <w:rFonts w:ascii="Bookman Old Style" w:hAnsi="Bookman Old Style"/>
        </w:rPr>
        <w:t>6</w:t>
      </w:r>
      <w:r w:rsidRPr="004F5130">
        <w:rPr>
          <w:rFonts w:ascii="Bookman Old Style" w:hAnsi="Bookman Old Style"/>
        </w:rPr>
        <w:t xml:space="preserve">). Agent will assume all expenses in connection with selling Client's Work(s).  However, expenses incurred by Agent in photocopying proposals or manuscripts, purchasing bound galleys and finished books for the purpose of selling/licensing performance rights and foreign publishing rights, and for messengers and overseas postage may all be charged to Client.  Such expenses will not be billed directly to the Client, but deducted by Agent from future remittances to Client, along with a detailed accounting of such deductions. While legal advice is not generally needed, should Agent and Client mutually agree to consult an attorney, Client shall assume such expense, and by mutual agreement, may be billed directly. </w:t>
      </w:r>
    </w:p>
    <w:p w:rsidR="00026F7F" w:rsidRPr="00B3201A" w:rsidRDefault="00026F7F" w:rsidP="005C4442">
      <w:pPr>
        <w:jc w:val="both"/>
        <w:rPr>
          <w:rFonts w:ascii="Bookman Old Style" w:hAnsi="Bookman Old Style"/>
        </w:rPr>
      </w:pPr>
    </w:p>
    <w:p w:rsidR="00026F7F" w:rsidRPr="00B3201A" w:rsidRDefault="00026F7F" w:rsidP="005C4442">
      <w:pPr>
        <w:jc w:val="both"/>
        <w:rPr>
          <w:rFonts w:ascii="Bookman Old Style" w:hAnsi="Bookman Old Style"/>
        </w:rPr>
      </w:pPr>
      <w:r>
        <w:rPr>
          <w:rFonts w:ascii="Bookman Old Style" w:hAnsi="Bookman Old Style"/>
        </w:rPr>
        <w:t>7</w:t>
      </w:r>
      <w:r w:rsidRPr="00B3201A">
        <w:rPr>
          <w:rFonts w:ascii="Bookman Old Style" w:hAnsi="Bookman Old Style"/>
        </w:rPr>
        <w:t xml:space="preserve">). Agent </w:t>
      </w:r>
      <w:ins w:id="103" w:author="David Hale Smith" w:date="2011-08-21T18:14:00Z">
        <w:r>
          <w:rPr>
            <w:rFonts w:ascii="Bookman Old Style" w:hAnsi="Bookman Old Style"/>
          </w:rPr>
          <w:t>will share all business-related correspondence</w:t>
        </w:r>
      </w:ins>
      <w:r w:rsidRPr="00B3201A">
        <w:rPr>
          <w:rFonts w:ascii="Bookman Old Style" w:hAnsi="Bookman Old Style"/>
        </w:rPr>
        <w:t xml:space="preserve"> </w:t>
      </w:r>
      <w:ins w:id="104" w:author="David Hale Smith" w:date="2011-08-21T18:14:00Z">
        <w:r>
          <w:rPr>
            <w:rFonts w:ascii="Bookman Old Style" w:hAnsi="Bookman Old Style"/>
          </w:rPr>
          <w:t xml:space="preserve">with Client and </w:t>
        </w:r>
      </w:ins>
      <w:r w:rsidRPr="00B3201A">
        <w:rPr>
          <w:rFonts w:ascii="Bookman Old Style" w:hAnsi="Bookman Old Style"/>
        </w:rPr>
        <w:t>may respond on Client's behalf to mail received unless it is personal, in which case Agent will forward it to Client promptly.  Client will notify Agent promptly of any change in phone number, mailing address or email address</w:t>
      </w:r>
      <w:r>
        <w:rPr>
          <w:rFonts w:ascii="Bookman Old Style" w:hAnsi="Bookman Old Style"/>
        </w:rPr>
        <w:t xml:space="preserve">.  Client retains the right to transfer his/her interest in the Work to </w:t>
      </w:r>
      <w:r w:rsidRPr="00B3201A">
        <w:rPr>
          <w:rFonts w:ascii="Bookman Old Style" w:hAnsi="Bookman Old Style"/>
        </w:rPr>
        <w:t xml:space="preserve">a new </w:t>
      </w:r>
      <w:r>
        <w:rPr>
          <w:rFonts w:ascii="Bookman Old Style" w:hAnsi="Bookman Old Style"/>
        </w:rPr>
        <w:t xml:space="preserve">entity </w:t>
      </w:r>
      <w:r w:rsidRPr="00B3201A">
        <w:rPr>
          <w:rFonts w:ascii="Bookman Old Style" w:hAnsi="Bookman Old Style"/>
        </w:rPr>
        <w:t xml:space="preserve"> (e.g. a trust, </w:t>
      </w:r>
      <w:r>
        <w:rPr>
          <w:rFonts w:ascii="Bookman Old Style" w:hAnsi="Bookman Old Style"/>
        </w:rPr>
        <w:t xml:space="preserve">partnership, personal corporation </w:t>
      </w:r>
      <w:r w:rsidRPr="00B3201A">
        <w:rPr>
          <w:rFonts w:ascii="Bookman Old Style" w:hAnsi="Bookman Old Style"/>
        </w:rPr>
        <w:t>or other beneficiary)</w:t>
      </w:r>
      <w:r>
        <w:rPr>
          <w:rFonts w:ascii="Bookman Old Style" w:hAnsi="Bookman Old Style"/>
        </w:rPr>
        <w:t xml:space="preserve"> and will notify the Agent promptly of any such sale or transfer.  Any obligations by Agent or Client undertaken under this agreement shall extend to any party or entity to whom rights have been transferred.</w:t>
      </w:r>
    </w:p>
    <w:p w:rsidR="00026F7F" w:rsidRPr="00B3201A" w:rsidRDefault="00026F7F" w:rsidP="005C4442">
      <w:pPr>
        <w:jc w:val="both"/>
        <w:rPr>
          <w:rFonts w:ascii="Bookman Old Style" w:hAnsi="Bookman Old Style"/>
        </w:rPr>
      </w:pPr>
    </w:p>
    <w:p w:rsidR="00026F7F" w:rsidRPr="00B3201A" w:rsidRDefault="00026F7F" w:rsidP="005C4442">
      <w:pPr>
        <w:jc w:val="both"/>
        <w:rPr>
          <w:rFonts w:ascii="Bookman Old Style" w:hAnsi="Bookman Old Style"/>
        </w:rPr>
      </w:pPr>
      <w:r>
        <w:rPr>
          <w:rFonts w:ascii="Bookman Old Style" w:hAnsi="Bookman Old Style"/>
        </w:rPr>
        <w:t>8</w:t>
      </w:r>
      <w:r w:rsidRPr="00B3201A">
        <w:rPr>
          <w:rFonts w:ascii="Bookman Old Style" w:hAnsi="Bookman Old Style"/>
        </w:rPr>
        <w:t>)  If any provision of this agreement is held void or unenforceable, the balance thereof will remain in force.</w:t>
      </w:r>
    </w:p>
    <w:p w:rsidR="00026F7F" w:rsidRPr="00B3201A" w:rsidRDefault="00026F7F" w:rsidP="005C4442">
      <w:pPr>
        <w:rPr>
          <w:rFonts w:ascii="Bookman Old Style" w:hAnsi="Bookman Old Style"/>
        </w:rPr>
      </w:pPr>
      <w:r w:rsidRPr="00B3201A">
        <w:rPr>
          <w:rFonts w:ascii="Bookman Old Style" w:hAnsi="Bookman Old Style"/>
        </w:rPr>
        <w:t xml:space="preserve">  </w:t>
      </w:r>
    </w:p>
    <w:p w:rsidR="00026F7F" w:rsidRPr="00B3201A" w:rsidRDefault="00026F7F" w:rsidP="005C4442">
      <w:pPr>
        <w:rPr>
          <w:rFonts w:ascii="Bookman Old Style" w:hAnsi="Bookman Old Style"/>
        </w:rPr>
      </w:pPr>
      <w:r w:rsidRPr="00B3201A">
        <w:rPr>
          <w:rFonts w:ascii="Bookman Old Style" w:hAnsi="Bookman Old Style"/>
        </w:rPr>
        <w:t>If the foregoing correctly sets forth our agreement, please indicate so below.</w:t>
      </w:r>
    </w:p>
    <w:p w:rsidR="00026F7F" w:rsidRPr="00B3201A" w:rsidRDefault="00026F7F" w:rsidP="005C4442">
      <w:pPr>
        <w:rPr>
          <w:rFonts w:ascii="Bookman Old Style" w:hAnsi="Bookman Old Style"/>
        </w:rPr>
      </w:pPr>
    </w:p>
    <w:tbl>
      <w:tblPr>
        <w:tblW w:w="0" w:type="auto"/>
        <w:tblLook w:val="01E0"/>
      </w:tblPr>
      <w:tblGrid>
        <w:gridCol w:w="4788"/>
        <w:gridCol w:w="4788"/>
      </w:tblGrid>
      <w:tr w:rsidR="00026F7F" w:rsidRPr="00B3201A" w:rsidTr="00EE1EDE">
        <w:trPr>
          <w:trHeight w:val="5745"/>
        </w:trPr>
        <w:tc>
          <w:tcPr>
            <w:tcW w:w="4788" w:type="dxa"/>
          </w:tcPr>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rPr>
            </w:pPr>
            <w:r w:rsidRPr="00EE1EDE">
              <w:rPr>
                <w:rFonts w:ascii="Bookman Old Style" w:hAnsi="Bookman Old Style"/>
              </w:rPr>
              <w:t>_____________________________________</w:t>
            </w:r>
          </w:p>
          <w:p w:rsidR="00026F7F" w:rsidRPr="00EE1EDE" w:rsidRDefault="00026F7F" w:rsidP="005C4442">
            <w:pPr>
              <w:rPr>
                <w:rFonts w:ascii="Bookman Old Style" w:hAnsi="Bookman Old Style"/>
              </w:rPr>
            </w:pPr>
            <w:r w:rsidRPr="00EE1EDE">
              <w:rPr>
                <w:rFonts w:ascii="Bookman Old Style" w:hAnsi="Bookman Old Style"/>
              </w:rPr>
              <w:t xml:space="preserve">Signature </w:t>
            </w:r>
          </w:p>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u w:val="single"/>
              </w:rPr>
            </w:pPr>
            <w:r w:rsidRPr="00EE1EDE">
              <w:rPr>
                <w:rFonts w:ascii="Bookman Old Style" w:hAnsi="Bookman Old Style"/>
                <w:u w:val="single"/>
              </w:rPr>
              <w:t>BARRETT BROWN</w:t>
            </w:r>
          </w:p>
          <w:p w:rsidR="00026F7F" w:rsidRPr="00EE1EDE" w:rsidRDefault="00026F7F" w:rsidP="005C4442">
            <w:pPr>
              <w:rPr>
                <w:rFonts w:ascii="Bookman Old Style" w:hAnsi="Bookman Old Style"/>
              </w:rPr>
            </w:pPr>
            <w:r w:rsidRPr="00EE1EDE">
              <w:rPr>
                <w:rFonts w:ascii="Bookman Old Style" w:hAnsi="Bookman Old Style"/>
              </w:rPr>
              <w:t>Name of Client (printed)</w:t>
            </w:r>
          </w:p>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rPr>
            </w:pPr>
            <w:r w:rsidRPr="00EE1EDE">
              <w:rPr>
                <w:rFonts w:ascii="Bookman Old Style" w:hAnsi="Bookman Old Style"/>
              </w:rPr>
              <w:t>_____________________________________</w:t>
            </w:r>
          </w:p>
          <w:p w:rsidR="00026F7F" w:rsidRPr="00EE1EDE" w:rsidRDefault="00026F7F" w:rsidP="005C4442">
            <w:pPr>
              <w:rPr>
                <w:rFonts w:ascii="Bookman Old Style" w:hAnsi="Bookman Old Style"/>
              </w:rPr>
            </w:pPr>
            <w:r w:rsidRPr="00EE1EDE">
              <w:rPr>
                <w:rFonts w:ascii="Bookman Old Style" w:hAnsi="Bookman Old Style"/>
              </w:rPr>
              <w:t>Social Security Number</w:t>
            </w:r>
          </w:p>
          <w:p w:rsidR="00026F7F" w:rsidRPr="00EE1EDE" w:rsidRDefault="00026F7F" w:rsidP="005C4442">
            <w:pPr>
              <w:rPr>
                <w:rFonts w:ascii="Bookman Old Style" w:hAnsi="Bookman Old Style"/>
              </w:rPr>
            </w:pPr>
            <w:r w:rsidRPr="00EE1EDE">
              <w:rPr>
                <w:rFonts w:ascii="Bookman Old Style" w:hAnsi="Bookman Old Style"/>
              </w:rPr>
              <w:t>(required for tax purposes)</w:t>
            </w:r>
            <w:r w:rsidRPr="00EE1EDE">
              <w:rPr>
                <w:rFonts w:ascii="Bookman Old Style" w:hAnsi="Bookman Old Style"/>
              </w:rPr>
              <w:tab/>
            </w:r>
            <w:r w:rsidRPr="00EE1EDE">
              <w:rPr>
                <w:rFonts w:ascii="Bookman Old Style" w:hAnsi="Bookman Old Style"/>
              </w:rPr>
              <w:tab/>
            </w:r>
            <w:r w:rsidRPr="00EE1EDE">
              <w:rPr>
                <w:rFonts w:ascii="Bookman Old Style" w:hAnsi="Bookman Old Style"/>
              </w:rPr>
              <w:tab/>
            </w:r>
            <w:r w:rsidRPr="00EE1EDE">
              <w:rPr>
                <w:rFonts w:ascii="Bookman Old Style" w:hAnsi="Bookman Old Style"/>
              </w:rPr>
              <w:tab/>
            </w:r>
          </w:p>
          <w:p w:rsidR="00026F7F" w:rsidRPr="00EE1EDE" w:rsidRDefault="00026F7F" w:rsidP="005C4442">
            <w:pPr>
              <w:rPr>
                <w:rFonts w:ascii="Bookman Old Style" w:hAnsi="Bookman Old Style"/>
              </w:rPr>
            </w:pPr>
            <w:r w:rsidRPr="00EE1EDE">
              <w:rPr>
                <w:rFonts w:ascii="Bookman Old Style" w:hAnsi="Bookman Old Style"/>
              </w:rPr>
              <w:t>_____________________________________</w:t>
            </w:r>
          </w:p>
          <w:p w:rsidR="00026F7F" w:rsidRPr="00EE1EDE" w:rsidRDefault="00026F7F" w:rsidP="005C4442">
            <w:pPr>
              <w:rPr>
                <w:rFonts w:ascii="Bookman Old Style" w:hAnsi="Bookman Old Style"/>
                <w:noProof/>
              </w:rPr>
            </w:pPr>
          </w:p>
          <w:p w:rsidR="00026F7F" w:rsidRPr="00EE1EDE" w:rsidRDefault="00026F7F" w:rsidP="005C4442">
            <w:pPr>
              <w:rPr>
                <w:rFonts w:ascii="Bookman Old Style" w:hAnsi="Bookman Old Style"/>
              </w:rPr>
            </w:pPr>
            <w:r w:rsidRPr="00EE1EDE">
              <w:rPr>
                <w:rFonts w:ascii="Bookman Old Style" w:hAnsi="Bookman Old Style"/>
              </w:rPr>
              <w:t>_____________________________________</w:t>
            </w:r>
          </w:p>
          <w:p w:rsidR="00026F7F" w:rsidRPr="00EE1EDE" w:rsidRDefault="00026F7F" w:rsidP="005C4442">
            <w:pPr>
              <w:rPr>
                <w:rFonts w:ascii="Bookman Old Style" w:hAnsi="Bookman Old Style"/>
                <w:noProof/>
              </w:rPr>
            </w:pPr>
            <w:r w:rsidRPr="00EE1EDE">
              <w:rPr>
                <w:rFonts w:ascii="Bookman Old Style" w:hAnsi="Bookman Old Style"/>
                <w:noProof/>
              </w:rPr>
              <w:t>Address</w:t>
            </w:r>
          </w:p>
          <w:p w:rsidR="00026F7F" w:rsidRPr="00EE1EDE" w:rsidRDefault="00026F7F" w:rsidP="005C4442">
            <w:pPr>
              <w:rPr>
                <w:rFonts w:ascii="Bookman Old Style" w:hAnsi="Bookman Old Style"/>
                <w:noProof/>
              </w:rPr>
            </w:pPr>
          </w:p>
          <w:p w:rsidR="00026F7F" w:rsidRPr="00EE1EDE" w:rsidRDefault="00026F7F" w:rsidP="005C4442">
            <w:pPr>
              <w:rPr>
                <w:rFonts w:ascii="Bookman Old Style" w:hAnsi="Bookman Old Style"/>
              </w:rPr>
            </w:pPr>
            <w:r w:rsidRPr="00EE1EDE">
              <w:rPr>
                <w:rFonts w:ascii="Bookman Old Style" w:hAnsi="Bookman Old Style"/>
                <w:noProof/>
              </w:rPr>
              <w:t xml:space="preserve">Home Phone: </w:t>
            </w:r>
            <w:r w:rsidRPr="00EE1EDE">
              <w:rPr>
                <w:rFonts w:ascii="Bookman Old Style" w:hAnsi="Bookman Old Style"/>
              </w:rPr>
              <w:t>__________________________</w:t>
            </w:r>
          </w:p>
          <w:p w:rsidR="00026F7F" w:rsidRPr="00EE1EDE" w:rsidRDefault="00026F7F" w:rsidP="005C4442">
            <w:pPr>
              <w:rPr>
                <w:rFonts w:ascii="Bookman Old Style" w:hAnsi="Bookman Old Style"/>
                <w:noProof/>
              </w:rPr>
            </w:pPr>
          </w:p>
          <w:p w:rsidR="00026F7F" w:rsidRPr="00EE1EDE" w:rsidRDefault="00026F7F" w:rsidP="005C4442">
            <w:pPr>
              <w:rPr>
                <w:rFonts w:ascii="Bookman Old Style" w:hAnsi="Bookman Old Style"/>
              </w:rPr>
            </w:pPr>
            <w:r w:rsidRPr="00EE1EDE">
              <w:rPr>
                <w:rFonts w:ascii="Bookman Old Style" w:hAnsi="Bookman Old Style"/>
                <w:noProof/>
              </w:rPr>
              <w:t>Bus. Phone:</w:t>
            </w:r>
            <w:r w:rsidRPr="00EE1EDE">
              <w:rPr>
                <w:rFonts w:ascii="Bookman Old Style" w:hAnsi="Bookman Old Style"/>
              </w:rPr>
              <w:t xml:space="preserve"> ___________________________</w:t>
            </w:r>
          </w:p>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rPr>
            </w:pPr>
            <w:r w:rsidRPr="00EE1EDE">
              <w:rPr>
                <w:rFonts w:ascii="Bookman Old Style" w:hAnsi="Bookman Old Style"/>
              </w:rPr>
              <w:t>Email: ____________________________</w:t>
            </w:r>
          </w:p>
          <w:p w:rsidR="00026F7F" w:rsidRPr="00EE1EDE" w:rsidRDefault="00026F7F" w:rsidP="005C4442">
            <w:pPr>
              <w:rPr>
                <w:rFonts w:ascii="Bookman Old Style" w:hAnsi="Bookman Old Style"/>
              </w:rPr>
            </w:pPr>
          </w:p>
        </w:tc>
        <w:tc>
          <w:tcPr>
            <w:tcW w:w="4788" w:type="dxa"/>
          </w:tcPr>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rPr>
            </w:pPr>
            <w:r w:rsidRPr="00EE1EDE">
              <w:rPr>
                <w:rFonts w:ascii="Bookman Old Style" w:hAnsi="Bookman Old Style"/>
              </w:rPr>
              <w:t>_____________________________________</w:t>
            </w:r>
          </w:p>
          <w:p w:rsidR="00026F7F" w:rsidRPr="00EE1EDE" w:rsidRDefault="00026F7F" w:rsidP="005C4442">
            <w:pPr>
              <w:rPr>
                <w:rFonts w:ascii="Bookman Old Style" w:hAnsi="Bookman Old Style"/>
              </w:rPr>
            </w:pPr>
            <w:r w:rsidRPr="00EE1EDE">
              <w:rPr>
                <w:rFonts w:ascii="Bookman Old Style" w:hAnsi="Bookman Old Style"/>
              </w:rPr>
              <w:t>Signature of Agent</w:t>
            </w:r>
          </w:p>
          <w:p w:rsidR="00026F7F" w:rsidRPr="00EE1EDE" w:rsidRDefault="00026F7F" w:rsidP="005C4442">
            <w:pPr>
              <w:rPr>
                <w:rFonts w:ascii="Bookman Old Style" w:hAnsi="Bookman Old Style"/>
              </w:rPr>
            </w:pPr>
          </w:p>
          <w:p w:rsidR="00026F7F" w:rsidRPr="00EE1EDE" w:rsidRDefault="00026F7F" w:rsidP="005C4442">
            <w:pPr>
              <w:rPr>
                <w:rFonts w:ascii="Bookman Old Style" w:hAnsi="Bookman Old Style"/>
                <w:u w:val="single"/>
              </w:rPr>
            </w:pPr>
            <w:r w:rsidRPr="00EE1EDE">
              <w:rPr>
                <w:rFonts w:ascii="Bookman Old Style" w:hAnsi="Bookman Old Style"/>
                <w:u w:val="single"/>
              </w:rPr>
              <w:t>DAN CONAWAY</w:t>
            </w:r>
          </w:p>
          <w:p w:rsidR="00026F7F" w:rsidRPr="00EE1EDE" w:rsidRDefault="00026F7F" w:rsidP="005C4442">
            <w:pPr>
              <w:rPr>
                <w:rFonts w:ascii="Bookman Old Style" w:hAnsi="Bookman Old Style"/>
              </w:rPr>
            </w:pPr>
            <w:r w:rsidRPr="00EE1EDE">
              <w:rPr>
                <w:rFonts w:ascii="Bookman Old Style" w:hAnsi="Bookman Old Style"/>
              </w:rPr>
              <w:t>Name of Agent (printed)</w:t>
            </w:r>
          </w:p>
          <w:p w:rsidR="00026F7F" w:rsidRPr="00EE1EDE" w:rsidRDefault="00026F7F" w:rsidP="005C4442">
            <w:pPr>
              <w:rPr>
                <w:rFonts w:ascii="Bookman Old Style" w:hAnsi="Bookman Old Style"/>
              </w:rPr>
            </w:pPr>
            <w:r w:rsidRPr="00EE1EDE">
              <w:rPr>
                <w:rFonts w:ascii="Bookman Old Style" w:hAnsi="Bookman Old Style"/>
              </w:rPr>
              <w:t xml:space="preserve">On behalf of </w:t>
            </w:r>
          </w:p>
          <w:p w:rsidR="00026F7F" w:rsidRPr="00EE1EDE" w:rsidRDefault="00026F7F" w:rsidP="005C4442">
            <w:pPr>
              <w:rPr>
                <w:rFonts w:ascii="Bookman Old Style" w:hAnsi="Bookman Old Style"/>
              </w:rPr>
            </w:pPr>
            <w:r w:rsidRPr="00EE1EDE">
              <w:rPr>
                <w:rFonts w:ascii="Bookman Old Style" w:hAnsi="Bookman Old Style"/>
              </w:rPr>
              <w:t>Writers House LLC</w:t>
            </w:r>
          </w:p>
          <w:p w:rsidR="00026F7F" w:rsidRPr="00EE1EDE" w:rsidRDefault="00026F7F" w:rsidP="005C4442">
            <w:pPr>
              <w:rPr>
                <w:rFonts w:ascii="Bookman Old Style" w:hAnsi="Bookman Old Style"/>
              </w:rPr>
            </w:pPr>
            <w:r w:rsidRPr="00EE1EDE">
              <w:rPr>
                <w:rFonts w:ascii="Bookman Old Style" w:hAnsi="Bookman Old Style"/>
              </w:rPr>
              <w:t>21 West 26</w:t>
            </w:r>
            <w:r w:rsidRPr="00EE1EDE">
              <w:rPr>
                <w:rFonts w:ascii="Bookman Old Style" w:hAnsi="Bookman Old Style"/>
                <w:vertAlign w:val="superscript"/>
              </w:rPr>
              <w:t>th</w:t>
            </w:r>
            <w:r w:rsidRPr="00EE1EDE">
              <w:rPr>
                <w:rFonts w:ascii="Bookman Old Style" w:hAnsi="Bookman Old Style"/>
              </w:rPr>
              <w:t xml:space="preserve"> Street</w:t>
            </w:r>
          </w:p>
          <w:p w:rsidR="00026F7F" w:rsidRPr="00EE1EDE" w:rsidRDefault="00026F7F" w:rsidP="005C4442">
            <w:pPr>
              <w:rPr>
                <w:rFonts w:ascii="Bookman Old Style" w:hAnsi="Bookman Old Style"/>
              </w:rPr>
            </w:pPr>
            <w:r w:rsidRPr="00EE1EDE">
              <w:rPr>
                <w:rFonts w:ascii="Bookman Old Style" w:hAnsi="Bookman Old Style"/>
              </w:rPr>
              <w:t>New York, NY 10010</w:t>
            </w:r>
          </w:p>
          <w:p w:rsidR="00026F7F" w:rsidRPr="00EE1EDE" w:rsidRDefault="00026F7F" w:rsidP="005C4442">
            <w:pPr>
              <w:rPr>
                <w:rFonts w:ascii="Bookman Old Style" w:hAnsi="Bookman Old Style"/>
              </w:rPr>
            </w:pPr>
          </w:p>
        </w:tc>
      </w:tr>
    </w:tbl>
    <w:p w:rsidR="00026F7F" w:rsidRDefault="00026F7F" w:rsidP="005C4442"/>
    <w:p w:rsidR="00026F7F" w:rsidRDefault="00026F7F"/>
    <w:sectPr w:rsidR="00026F7F" w:rsidSect="005C4442">
      <w:headerReference w:type="default" r:id="rId7"/>
      <w:footerReference w:type="even" r:id="rId8"/>
      <w:footerReference w:type="default" r:id="rId9"/>
      <w:pgSz w:w="12240" w:h="15840" w:code="1"/>
      <w:pgMar w:top="1440" w:right="1440" w:bottom="720" w:left="1440" w:header="720" w:footer="720" w:gutter="0"/>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6" w:author=" " w:date="2011-08-31T14:01:00Z" w:initials="MSOffice">
    <w:p w:rsidR="00026F7F" w:rsidRDefault="00026F7F">
      <w:pPr>
        <w:pStyle w:val="CommentText"/>
      </w:pPr>
      <w:r>
        <w:rPr>
          <w:rStyle w:val="CommentReference"/>
        </w:rPr>
        <w:annotationRef/>
      </w:r>
      <w:r>
        <w:t xml:space="preserve"> </w:t>
      </w:r>
    </w:p>
    <w:p w:rsidR="00026F7F" w:rsidRDefault="00026F7F">
      <w:pPr>
        <w:pStyle w:val="CommentText"/>
      </w:pPr>
      <w:r>
        <w:t>How’s this rephrasing?</w:t>
      </w:r>
    </w:p>
    <w:p w:rsidR="00026F7F" w:rsidRDefault="00026F7F">
      <w:pPr>
        <w:pStyle w:val="CommentText"/>
      </w:pPr>
    </w:p>
  </w:comment>
  <w:comment w:id="80" w:author=" " w:date="2011-08-31T13:24:00Z" w:initials="MSOffice">
    <w:p w:rsidR="00026F7F" w:rsidRDefault="00026F7F">
      <w:pPr>
        <w:pStyle w:val="CommentText"/>
      </w:pPr>
      <w:r>
        <w:rPr>
          <w:rStyle w:val="CommentReference"/>
        </w:rPr>
        <w:annotationRef/>
      </w:r>
      <w:r>
        <w:t>Permissions are the requests by (say) textbook companies and anthologists to reprint a portion of your copyrighted work.  The commission is higher because A) it’s labor-intensive work, and B) the receipts for such permissions (excepting, say, for Martin Luther King Jr, whose estate we represent) tend to be miniscule.</w:t>
      </w:r>
    </w:p>
  </w:comment>
  <w:comment w:id="85" w:author=" " w:date="2011-08-31T14:03:00Z" w:initials="MSOffice">
    <w:p w:rsidR="00026F7F" w:rsidRDefault="00026F7F">
      <w:pPr>
        <w:pStyle w:val="CommentText"/>
      </w:pPr>
      <w:r>
        <w:rPr>
          <w:rStyle w:val="CommentReference"/>
        </w:rPr>
        <w:annotationRef/>
      </w:r>
      <w:r>
        <w:t>For clarification:  If WH sells your book to Publisher X, and then, instead of delivering that book, you hire a new agent who says, let’s do a DIFFERENT book instead, and because it’s different, the original agent who made the original deal is cut out of the commission; OR buy the book back and sell it to another publisher… This clause protects us in those scenarios.</w:t>
      </w:r>
    </w:p>
    <w:p w:rsidR="00026F7F" w:rsidRDefault="00026F7F">
      <w:pPr>
        <w:pStyle w:val="CommentText"/>
      </w:pPr>
    </w:p>
    <w:p w:rsidR="00026F7F" w:rsidRDefault="00026F7F">
      <w:pPr>
        <w:pStyle w:val="CommentText"/>
      </w:pPr>
      <w:r>
        <w:t>Does that cover it?</w:t>
      </w:r>
    </w:p>
  </w:comment>
  <w:comment w:id="97" w:author=" " w:date="2011-08-31T13:59:00Z" w:initials="MSOffice">
    <w:p w:rsidR="00026F7F" w:rsidRDefault="00026F7F">
      <w:pPr>
        <w:pStyle w:val="CommentText"/>
      </w:pPr>
      <w:r>
        <w:rPr>
          <w:rStyle w:val="CommentReference"/>
        </w:rPr>
        <w:annotationRef/>
      </w:r>
      <w:r>
        <w:t>There’s a word missing here—but isn’t this covered in the clause C above?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F7F" w:rsidRDefault="00026F7F">
      <w:r>
        <w:separator/>
      </w:r>
    </w:p>
  </w:endnote>
  <w:endnote w:type="continuationSeparator" w:id="0">
    <w:p w:rsidR="00026F7F" w:rsidRDefault="00026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7F" w:rsidRDefault="00026F7F"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6F7F" w:rsidRDefault="00026F7F" w:rsidP="005C4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7F" w:rsidRDefault="00026F7F"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26F7F" w:rsidRPr="00FC5AF6" w:rsidRDefault="00026F7F" w:rsidP="005C4442">
    <w:pPr>
      <w:pStyle w:val="Footer"/>
      <w:ind w:right="360"/>
      <w:jc w:val="right"/>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F7F" w:rsidRDefault="00026F7F">
      <w:r>
        <w:separator/>
      </w:r>
    </w:p>
  </w:footnote>
  <w:footnote w:type="continuationSeparator" w:id="0">
    <w:p w:rsidR="00026F7F" w:rsidRDefault="00026F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F7F" w:rsidRDefault="00026F7F" w:rsidP="005C4442">
    <w:pPr>
      <w:pStyle w:val="Head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442"/>
    <w:rsid w:val="00026922"/>
    <w:rsid w:val="00026F7F"/>
    <w:rsid w:val="00045854"/>
    <w:rsid w:val="001F3BAC"/>
    <w:rsid w:val="002C2E7E"/>
    <w:rsid w:val="002D58B6"/>
    <w:rsid w:val="00342B9C"/>
    <w:rsid w:val="00425E2B"/>
    <w:rsid w:val="00455C8D"/>
    <w:rsid w:val="004F5130"/>
    <w:rsid w:val="00521A81"/>
    <w:rsid w:val="0054536C"/>
    <w:rsid w:val="005C4442"/>
    <w:rsid w:val="005E2307"/>
    <w:rsid w:val="006062B2"/>
    <w:rsid w:val="006911A6"/>
    <w:rsid w:val="008215F5"/>
    <w:rsid w:val="00836FF8"/>
    <w:rsid w:val="008C3465"/>
    <w:rsid w:val="008E5D81"/>
    <w:rsid w:val="00AE1E7C"/>
    <w:rsid w:val="00AF51E9"/>
    <w:rsid w:val="00B3201A"/>
    <w:rsid w:val="00B451A7"/>
    <w:rsid w:val="00B90A97"/>
    <w:rsid w:val="00C659B3"/>
    <w:rsid w:val="00E56392"/>
    <w:rsid w:val="00EE1EDE"/>
    <w:rsid w:val="00FC5A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07"/>
    <w:rPr>
      <w:sz w:val="24"/>
      <w:szCs w:val="24"/>
    </w:rPr>
  </w:style>
  <w:style w:type="paragraph" w:styleId="Heading1">
    <w:name w:val="heading 1"/>
    <w:basedOn w:val="Normal"/>
    <w:next w:val="Normal"/>
    <w:link w:val="Heading1Char"/>
    <w:uiPriority w:val="99"/>
    <w:qFormat/>
    <w:rsid w:val="005C4442"/>
    <w:pPr>
      <w:keepNext/>
      <w:jc w:val="center"/>
      <w:outlineLvl w:val="0"/>
    </w:pPr>
    <w:rPr>
      <w:sz w:val="3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FCA"/>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rsid w:val="005C4442"/>
    <w:rPr>
      <w:sz w:val="20"/>
      <w:szCs w:val="20"/>
    </w:rPr>
  </w:style>
  <w:style w:type="character" w:customStyle="1" w:styleId="BodyTextChar">
    <w:name w:val="Body Text Char"/>
    <w:basedOn w:val="DefaultParagraphFont"/>
    <w:link w:val="BodyText"/>
    <w:uiPriority w:val="99"/>
    <w:semiHidden/>
    <w:rsid w:val="000B0FCA"/>
    <w:rPr>
      <w:sz w:val="24"/>
      <w:szCs w:val="24"/>
    </w:rPr>
  </w:style>
  <w:style w:type="table" w:styleId="TableGrid">
    <w:name w:val="Table Grid"/>
    <w:basedOn w:val="TableNormal"/>
    <w:uiPriority w:val="99"/>
    <w:rsid w:val="005C44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C4442"/>
    <w:pPr>
      <w:tabs>
        <w:tab w:val="center" w:pos="4320"/>
        <w:tab w:val="right" w:pos="8640"/>
      </w:tabs>
    </w:pPr>
    <w:rPr>
      <w:szCs w:val="20"/>
    </w:rPr>
  </w:style>
  <w:style w:type="character" w:customStyle="1" w:styleId="HeaderChar">
    <w:name w:val="Header Char"/>
    <w:basedOn w:val="DefaultParagraphFont"/>
    <w:link w:val="Header"/>
    <w:uiPriority w:val="99"/>
    <w:semiHidden/>
    <w:rsid w:val="000B0FCA"/>
    <w:rPr>
      <w:sz w:val="24"/>
      <w:szCs w:val="24"/>
    </w:rPr>
  </w:style>
  <w:style w:type="paragraph" w:styleId="Footer">
    <w:name w:val="footer"/>
    <w:basedOn w:val="Normal"/>
    <w:link w:val="FooterChar"/>
    <w:uiPriority w:val="99"/>
    <w:rsid w:val="005C4442"/>
    <w:pPr>
      <w:tabs>
        <w:tab w:val="center" w:pos="4320"/>
        <w:tab w:val="right" w:pos="8640"/>
      </w:tabs>
    </w:pPr>
    <w:rPr>
      <w:szCs w:val="20"/>
    </w:rPr>
  </w:style>
  <w:style w:type="character" w:customStyle="1" w:styleId="FooterChar">
    <w:name w:val="Footer Char"/>
    <w:basedOn w:val="DefaultParagraphFont"/>
    <w:link w:val="Footer"/>
    <w:uiPriority w:val="99"/>
    <w:semiHidden/>
    <w:rsid w:val="000B0FCA"/>
    <w:rPr>
      <w:sz w:val="24"/>
      <w:szCs w:val="24"/>
    </w:rPr>
  </w:style>
  <w:style w:type="character" w:styleId="PageNumber">
    <w:name w:val="page number"/>
    <w:basedOn w:val="DefaultParagraphFont"/>
    <w:uiPriority w:val="99"/>
    <w:rsid w:val="005C4442"/>
    <w:rPr>
      <w:rFonts w:cs="Times New Roman"/>
    </w:rPr>
  </w:style>
  <w:style w:type="character" w:styleId="CommentReference">
    <w:name w:val="annotation reference"/>
    <w:basedOn w:val="DefaultParagraphFont"/>
    <w:uiPriority w:val="99"/>
    <w:rsid w:val="006911A6"/>
    <w:rPr>
      <w:rFonts w:cs="Times New Roman"/>
      <w:sz w:val="16"/>
      <w:szCs w:val="16"/>
    </w:rPr>
  </w:style>
  <w:style w:type="paragraph" w:styleId="CommentText">
    <w:name w:val="annotation text"/>
    <w:basedOn w:val="Normal"/>
    <w:link w:val="CommentTextChar"/>
    <w:uiPriority w:val="99"/>
    <w:rsid w:val="006911A6"/>
    <w:rPr>
      <w:sz w:val="20"/>
      <w:szCs w:val="20"/>
    </w:rPr>
  </w:style>
  <w:style w:type="character" w:customStyle="1" w:styleId="CommentTextChar">
    <w:name w:val="Comment Text Char"/>
    <w:basedOn w:val="DefaultParagraphFont"/>
    <w:link w:val="CommentText"/>
    <w:uiPriority w:val="99"/>
    <w:locked/>
    <w:rsid w:val="006911A6"/>
    <w:rPr>
      <w:rFonts w:cs="Times New Roman"/>
    </w:rPr>
  </w:style>
  <w:style w:type="paragraph" w:styleId="CommentSubject">
    <w:name w:val="annotation subject"/>
    <w:basedOn w:val="CommentText"/>
    <w:next w:val="CommentText"/>
    <w:link w:val="CommentSubjectChar"/>
    <w:uiPriority w:val="99"/>
    <w:rsid w:val="006911A6"/>
    <w:rPr>
      <w:b/>
      <w:bCs/>
    </w:rPr>
  </w:style>
  <w:style w:type="character" w:customStyle="1" w:styleId="CommentSubjectChar">
    <w:name w:val="Comment Subject Char"/>
    <w:basedOn w:val="CommentTextChar"/>
    <w:link w:val="CommentSubject"/>
    <w:uiPriority w:val="99"/>
    <w:locked/>
    <w:rsid w:val="006911A6"/>
    <w:rPr>
      <w:b/>
      <w:bCs/>
    </w:rPr>
  </w:style>
  <w:style w:type="paragraph" w:styleId="BalloonText">
    <w:name w:val="Balloon Text"/>
    <w:basedOn w:val="Normal"/>
    <w:link w:val="BalloonTextChar"/>
    <w:uiPriority w:val="99"/>
    <w:rsid w:val="006911A6"/>
    <w:rPr>
      <w:rFonts w:ascii="Tahoma" w:hAnsi="Tahoma" w:cs="Tahoma"/>
      <w:sz w:val="16"/>
      <w:szCs w:val="16"/>
    </w:rPr>
  </w:style>
  <w:style w:type="character" w:customStyle="1" w:styleId="BalloonTextChar">
    <w:name w:val="Balloon Text Char"/>
    <w:basedOn w:val="DefaultParagraphFont"/>
    <w:link w:val="BalloonText"/>
    <w:uiPriority w:val="99"/>
    <w:locked/>
    <w:rsid w:val="00691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1636</Words>
  <Characters>7513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WRITERS HOUSE AGENCY AGREEMENT</dc:title>
  <dc:subject/>
  <dc:creator>Stephen Barr</dc:creator>
  <cp:keywords/>
  <dc:description/>
  <cp:lastModifiedBy> </cp:lastModifiedBy>
  <cp:revision>2</cp:revision>
  <cp:lastPrinted>2011-08-22T14:46:00Z</cp:lastPrinted>
  <dcterms:created xsi:type="dcterms:W3CDTF">2011-08-31T18:14:00Z</dcterms:created>
  <dcterms:modified xsi:type="dcterms:W3CDTF">2011-08-31T18:14:00Z</dcterms:modified>
</cp:coreProperties>
</file>